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8B8" w:rsidRDefault="008438B8" w:rsidP="008438B8">
      <w:pPr>
        <w:pStyle w:val="BodyTextIndent"/>
        <w:widowControl w:val="0"/>
        <w:spacing w:line="240" w:lineRule="auto"/>
        <w:ind w:firstLine="0"/>
        <w:jc w:val="center"/>
        <w:rPr>
          <w:rFonts w:ascii="GHEA Grapalat" w:hAnsi="GHEA Grapalat"/>
          <w:i w:val="0"/>
          <w:sz w:val="24"/>
          <w:szCs w:val="24"/>
        </w:rPr>
      </w:pP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8438B8" w:rsidRDefault="008438B8" w:rsidP="008438B8">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8438B8" w:rsidRPr="009044F1" w:rsidRDefault="008438B8" w:rsidP="008438B8">
      <w:pPr>
        <w:pStyle w:val="BodyTextIndent"/>
        <w:widowControl w:val="0"/>
        <w:spacing w:line="240" w:lineRule="auto"/>
        <w:ind w:firstLine="0"/>
        <w:jc w:val="center"/>
        <w:rPr>
          <w:rFonts w:ascii="GHEA Grapalat" w:hAnsi="GHEA Grapalat"/>
          <w:i w:val="0"/>
          <w:sz w:val="24"/>
          <w:szCs w:val="24"/>
        </w:rPr>
      </w:pPr>
    </w:p>
    <w:p w:rsidR="008438B8" w:rsidRPr="009C5B38" w:rsidRDefault="008438B8" w:rsidP="008438B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6DAF">
        <w:rPr>
          <w:rFonts w:ascii="GHEA Grapalat" w:hAnsi="GHEA Grapalat"/>
          <w:i w:val="0"/>
          <w:sz w:val="24"/>
          <w:szCs w:val="24"/>
        </w:rPr>
        <w:t xml:space="preserve">                </w:t>
      </w:r>
      <w:r w:rsidR="00226C89" w:rsidRPr="00226C89">
        <w:rPr>
          <w:rFonts w:ascii="GHEA Grapalat" w:hAnsi="GHEA Grapalat"/>
          <w:i w:val="0"/>
          <w:sz w:val="24"/>
          <w:szCs w:val="24"/>
          <w:lang w:val="hy-AM"/>
        </w:rPr>
        <w:t>12</w:t>
      </w:r>
      <w:r w:rsidRPr="00226C89">
        <w:rPr>
          <w:rFonts w:ascii="GHEA Grapalat" w:hAnsi="GHEA Grapalat"/>
          <w:i w:val="0"/>
          <w:sz w:val="24"/>
          <w:szCs w:val="24"/>
        </w:rPr>
        <w:t>.</w:t>
      </w:r>
      <w:r w:rsidR="00DF0CEC" w:rsidRPr="00226C89">
        <w:rPr>
          <w:rFonts w:ascii="GHEA Grapalat" w:hAnsi="GHEA Grapalat"/>
          <w:i w:val="0"/>
          <w:sz w:val="24"/>
          <w:szCs w:val="24"/>
        </w:rPr>
        <w:t>1</w:t>
      </w:r>
      <w:r w:rsidR="00E71DE5" w:rsidRPr="00226C89">
        <w:rPr>
          <w:rFonts w:ascii="GHEA Grapalat" w:hAnsi="GHEA Grapalat"/>
          <w:i w:val="0"/>
          <w:sz w:val="24"/>
          <w:szCs w:val="24"/>
        </w:rPr>
        <w:t>2</w:t>
      </w:r>
      <w:r w:rsidRPr="00226C89">
        <w:rPr>
          <w:rFonts w:ascii="GHEA Grapalat" w:hAnsi="GHEA Grapalat"/>
          <w:i w:val="0"/>
          <w:sz w:val="24"/>
          <w:szCs w:val="24"/>
        </w:rPr>
        <w:t>.2025 года</w:t>
      </w:r>
      <w:r>
        <w:rPr>
          <w:rFonts w:ascii="GHEA Grapalat" w:hAnsi="GHEA Grapalat"/>
          <w:i w:val="0"/>
          <w:sz w:val="24"/>
          <w:szCs w:val="24"/>
        </w:rPr>
        <w:t xml:space="preserve"> N 2</w:t>
      </w:r>
      <w:r w:rsidRPr="009C5B38">
        <w:rPr>
          <w:rFonts w:ascii="GHEA Grapalat" w:hAnsi="GHEA Grapalat"/>
          <w:i w:val="0"/>
          <w:sz w:val="24"/>
          <w:szCs w:val="24"/>
        </w:rPr>
        <w:t xml:space="preserve"> </w:t>
      </w:r>
    </w:p>
    <w:p w:rsidR="008438B8" w:rsidRPr="009C5B38" w:rsidRDefault="008438B8" w:rsidP="008438B8">
      <w:pPr>
        <w:jc w:val="center"/>
        <w:rPr>
          <w:rFonts w:ascii="GHEA Grapalat" w:hAnsi="GHEA Grapalat"/>
        </w:rPr>
      </w:pPr>
      <w:r>
        <w:rPr>
          <w:rFonts w:ascii="GHEA Grapalat" w:hAnsi="GHEA Grapalat"/>
        </w:rPr>
        <w:t>Код процедуры</w:t>
      </w:r>
      <w:r w:rsidRPr="004775ED">
        <w:rPr>
          <w:rFonts w:ascii="GHEA Grapalat" w:hAnsi="GHEA Grapalat"/>
        </w:rPr>
        <w:t xml:space="preserve"> </w:t>
      </w:r>
      <w:r w:rsidRPr="006211E3">
        <w:rPr>
          <w:rFonts w:ascii="GHEA Grapalat" w:hAnsi="GHEA Grapalat"/>
          <w:i/>
        </w:rPr>
        <w:t xml:space="preserve"> </w:t>
      </w:r>
      <w:r>
        <w:rPr>
          <w:rFonts w:ascii="GHEA Grapalat" w:hAnsi="GHEA Grapalat"/>
        </w:rPr>
        <w:t>ЕГС-GHTsDzB-</w:t>
      </w:r>
      <w:r w:rsidR="008B0B66">
        <w:rPr>
          <w:rFonts w:ascii="GHEA Grapalat" w:hAnsi="GHEA Grapalat"/>
        </w:rPr>
        <w:t>26/</w:t>
      </w:r>
      <w:r w:rsidR="00E71DE5" w:rsidRPr="00226C89">
        <w:rPr>
          <w:rFonts w:ascii="GHEA Grapalat" w:hAnsi="GHEA Grapalat"/>
        </w:rPr>
        <w:t>10</w:t>
      </w:r>
      <w:r w:rsidRPr="009C5B38">
        <w:rPr>
          <w:rFonts w:ascii="GHEA Grapalat" w:hAnsi="GHEA Grapalat"/>
        </w:rPr>
        <w:t xml:space="preserve">   </w:t>
      </w:r>
    </w:p>
    <w:p w:rsidR="008438B8" w:rsidRPr="009C5B38" w:rsidRDefault="008438B8" w:rsidP="008438B8">
      <w:pPr>
        <w:pStyle w:val="BodyTextIndent"/>
        <w:widowControl w:val="0"/>
        <w:spacing w:after="160" w:line="240" w:lineRule="auto"/>
        <w:rPr>
          <w:rFonts w:ascii="GHEA Grapalat" w:hAnsi="GHEA Grapalat"/>
          <w:i w:val="0"/>
          <w:sz w:val="24"/>
          <w:szCs w:val="24"/>
        </w:rPr>
      </w:pPr>
      <w:r w:rsidRPr="009C5B38">
        <w:rPr>
          <w:rFonts w:ascii="GHEA Grapalat" w:hAnsi="GHEA Grapalat"/>
          <w:i w:val="0"/>
          <w:sz w:val="24"/>
          <w:szCs w:val="24"/>
        </w:rPr>
        <w:t xml:space="preserve"> </w:t>
      </w:r>
    </w:p>
    <w:p w:rsidR="008438B8" w:rsidRPr="00273655" w:rsidRDefault="008438B8" w:rsidP="008438B8">
      <w:pPr>
        <w:pStyle w:val="BodyTextIndent"/>
        <w:tabs>
          <w:tab w:val="left" w:pos="7371"/>
        </w:tabs>
        <w:spacing w:line="240" w:lineRule="auto"/>
        <w:ind w:firstLine="0"/>
        <w:rPr>
          <w:rFonts w:ascii="GHEA Grapalat" w:hAnsi="GHEA Grapalat"/>
          <w:i w:val="0"/>
          <w:sz w:val="22"/>
          <w:szCs w:val="22"/>
        </w:rPr>
      </w:pPr>
      <w:r w:rsidRPr="00273655">
        <w:rPr>
          <w:rFonts w:ascii="GHEA Grapalat" w:hAnsi="GHEA Grapalat"/>
          <w:i w:val="0"/>
          <w:sz w:val="22"/>
          <w:szCs w:val="22"/>
        </w:rPr>
        <w:t xml:space="preserve">               Заказчик, ЗАО “Ергорсвет” который находиться по адресу РА г.Ереван, ул. Бузанда 1/4, объявляет запрос котировок, который проводится одним этапом.</w:t>
      </w:r>
    </w:p>
    <w:p w:rsidR="00DF0CEC" w:rsidRPr="00273655" w:rsidRDefault="00DF0CEC" w:rsidP="00DF0CEC">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 xml:space="preserve">Участнику, отобранному по итогам запроса котировок, в установленном порядке будет предложено заключить договор на предоставление  </w:t>
      </w:r>
      <w:r w:rsidRPr="00273655">
        <w:rPr>
          <w:rFonts w:ascii="GHEA Grapalat" w:hAnsi="GHEA Grapalat"/>
          <w:i w:val="0"/>
          <w:sz w:val="22"/>
          <w:szCs w:val="22"/>
          <w:lang w:eastAsia="en-US" w:bidi="ar-SA"/>
        </w:rPr>
        <w:t xml:space="preserve">услуг </w:t>
      </w:r>
      <w:r>
        <w:rPr>
          <w:rFonts w:ascii="GHEA Grapalat" w:hAnsi="GHEA Grapalat"/>
          <w:i w:val="0"/>
          <w:sz w:val="22"/>
          <w:szCs w:val="22"/>
        </w:rPr>
        <w:t xml:space="preserve">по бурению </w:t>
      </w:r>
      <w:r w:rsidRPr="00273655">
        <w:rPr>
          <w:rFonts w:ascii="GHEA Grapalat" w:hAnsi="GHEA Grapalat"/>
          <w:i w:val="0"/>
          <w:sz w:val="22"/>
          <w:szCs w:val="22"/>
        </w:rPr>
        <w:t xml:space="preserve"> (далее — договор).</w:t>
      </w:r>
    </w:p>
    <w:p w:rsidR="008438B8" w:rsidRPr="009044F1" w:rsidRDefault="008438B8" w:rsidP="008438B8">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8438B8" w:rsidRDefault="008438B8" w:rsidP="008438B8">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8438B8" w:rsidRPr="003F762C" w:rsidRDefault="008438B8" w:rsidP="008438B8">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8438B8" w:rsidRPr="00D5443D" w:rsidRDefault="008438B8" w:rsidP="008438B8">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8438B8" w:rsidRPr="009C5B38" w:rsidRDefault="008438B8" w:rsidP="008438B8">
      <w:pPr>
        <w:pStyle w:val="BodyTextIndent"/>
        <w:widowControl w:val="0"/>
        <w:spacing w:line="240" w:lineRule="auto"/>
        <w:ind w:firstLine="540"/>
        <w:rPr>
          <w:rFonts w:ascii="GHEA Grapalat" w:hAnsi="GHEA Grapalat"/>
          <w:i w:val="0"/>
          <w:sz w:val="22"/>
          <w:szCs w:val="22"/>
        </w:rPr>
      </w:pPr>
      <w:r w:rsidRPr="00273655">
        <w:rPr>
          <w:rFonts w:ascii="GHEA Grapalat" w:hAnsi="GHEA Grapalat"/>
          <w:i w:val="0"/>
          <w:sz w:val="22"/>
          <w:szCs w:val="22"/>
        </w:rPr>
        <w:t>Заявки на запрос котировок необходимо подать по адресу: РА г.Ереван, ул. Бузанда 1/4. в документарной форме, до 1</w:t>
      </w:r>
      <w:r w:rsidRPr="009C5B38">
        <w:rPr>
          <w:rFonts w:ascii="GHEA Grapalat" w:hAnsi="GHEA Grapalat"/>
          <w:i w:val="0"/>
          <w:sz w:val="22"/>
          <w:szCs w:val="22"/>
        </w:rPr>
        <w:t>1</w:t>
      </w:r>
      <w:r w:rsidRPr="00273655">
        <w:rPr>
          <w:rFonts w:ascii="GHEA Grapalat" w:hAnsi="GHEA Grapalat"/>
          <w:i w:val="0"/>
          <w:sz w:val="22"/>
          <w:szCs w:val="22"/>
        </w:rPr>
        <w:t xml:space="preserve">:00 часов 7-го дня со дня опубликования настоящего объявления. </w:t>
      </w:r>
    </w:p>
    <w:p w:rsidR="008438B8" w:rsidRPr="00D85563" w:rsidRDefault="008438B8" w:rsidP="008438B8">
      <w:pPr>
        <w:pStyle w:val="BodyTextIndent"/>
        <w:widowControl w:val="0"/>
        <w:spacing w:line="240" w:lineRule="auto"/>
        <w:ind w:firstLine="0"/>
        <w:rPr>
          <w:rFonts w:ascii="GHEA Grapalat" w:hAnsi="GHEA Grapalat"/>
          <w:i w:val="0"/>
          <w:sz w:val="24"/>
          <w:szCs w:val="24"/>
        </w:rPr>
      </w:pPr>
      <w:r w:rsidRPr="00D85563">
        <w:rPr>
          <w:rFonts w:ascii="GHEA Grapalat" w:hAnsi="GHEA Grapalat"/>
          <w:i w:val="0"/>
          <w:sz w:val="24"/>
          <w:szCs w:val="24"/>
        </w:rPr>
        <w:t xml:space="preserve"> Кроме армянского языка заявки могут быть поданы также на английском или русском языке.</w:t>
      </w:r>
    </w:p>
    <w:p w:rsidR="008438B8" w:rsidRPr="00226C89" w:rsidRDefault="008438B8" w:rsidP="008438B8">
      <w:pPr>
        <w:pStyle w:val="BodyTextIndent"/>
        <w:spacing w:line="240" w:lineRule="auto"/>
        <w:ind w:firstLine="567"/>
        <w:rPr>
          <w:rFonts w:ascii="GHEA Grapalat" w:hAnsi="GHEA Grapalat"/>
          <w:i w:val="0"/>
          <w:sz w:val="22"/>
          <w:szCs w:val="22"/>
        </w:rPr>
      </w:pPr>
      <w:r w:rsidRPr="00273655">
        <w:rPr>
          <w:rFonts w:ascii="GHEA Grapalat" w:hAnsi="GHEA Grapalat"/>
          <w:i w:val="0"/>
          <w:sz w:val="22"/>
          <w:szCs w:val="22"/>
        </w:rPr>
        <w:t>Вскрытие заявок будет проводиться по адресу РА г.Ереван, ул. Бузанда 1/4, в 1</w:t>
      </w:r>
      <w:r w:rsidRPr="009C5B38">
        <w:rPr>
          <w:rFonts w:ascii="GHEA Grapalat" w:hAnsi="GHEA Grapalat"/>
          <w:i w:val="0"/>
          <w:sz w:val="22"/>
          <w:szCs w:val="22"/>
        </w:rPr>
        <w:t>1</w:t>
      </w:r>
      <w:r w:rsidRPr="00273655">
        <w:rPr>
          <w:rFonts w:ascii="GHEA Grapalat" w:hAnsi="GHEA Grapalat"/>
          <w:i w:val="0"/>
          <w:sz w:val="22"/>
          <w:szCs w:val="22"/>
        </w:rPr>
        <w:t xml:space="preserve">:00 часов, </w:t>
      </w:r>
      <w:r w:rsidR="00226C89" w:rsidRPr="00226C89">
        <w:rPr>
          <w:rFonts w:ascii="GHEA Grapalat" w:hAnsi="GHEA Grapalat"/>
          <w:i w:val="0"/>
          <w:sz w:val="22"/>
          <w:szCs w:val="22"/>
          <w:lang w:val="hy-AM"/>
        </w:rPr>
        <w:t>19</w:t>
      </w:r>
      <w:r w:rsidRPr="00226C89">
        <w:rPr>
          <w:rFonts w:ascii="GHEA Grapalat" w:hAnsi="GHEA Grapalat"/>
          <w:i w:val="0"/>
          <w:sz w:val="22"/>
          <w:szCs w:val="22"/>
        </w:rPr>
        <w:t>.</w:t>
      </w:r>
      <w:r w:rsidR="001D6660" w:rsidRPr="00226C89">
        <w:rPr>
          <w:rFonts w:ascii="GHEA Grapalat" w:hAnsi="GHEA Grapalat"/>
          <w:i w:val="0"/>
          <w:sz w:val="22"/>
          <w:szCs w:val="22"/>
        </w:rPr>
        <w:t>12</w:t>
      </w:r>
      <w:r w:rsidRPr="00226C89">
        <w:rPr>
          <w:rFonts w:ascii="GHEA Grapalat" w:hAnsi="GHEA Grapalat"/>
          <w:i w:val="0"/>
          <w:sz w:val="22"/>
          <w:szCs w:val="22"/>
        </w:rPr>
        <w:t>.2025г.</w:t>
      </w:r>
    </w:p>
    <w:p w:rsidR="008438B8" w:rsidRPr="001B32D9" w:rsidRDefault="008438B8" w:rsidP="008438B8">
      <w:pPr>
        <w:pStyle w:val="BodyTextIndent"/>
        <w:widowControl w:val="0"/>
        <w:spacing w:line="240" w:lineRule="auto"/>
        <w:ind w:firstLine="567"/>
        <w:rPr>
          <w:rFonts w:ascii="GHEA Grapalat" w:hAnsi="GHEA Grapalat"/>
          <w:i w:val="0"/>
          <w:sz w:val="24"/>
          <w:szCs w:val="24"/>
        </w:rPr>
      </w:pPr>
      <w:r w:rsidRPr="00226C89">
        <w:rPr>
          <w:rFonts w:ascii="GHEA Grapalat" w:hAnsi="GHEA Grapalat"/>
          <w:i w:val="0"/>
          <w:sz w:val="24"/>
          <w:szCs w:val="24"/>
        </w:rPr>
        <w:t>Обжалование</w:t>
      </w:r>
      <w:r w:rsidRPr="00130CD2">
        <w:rPr>
          <w:rFonts w:ascii="GHEA Grapalat" w:hAnsi="GHEA Grapalat"/>
          <w:i w:val="0"/>
          <w:sz w:val="24"/>
          <w:szCs w:val="24"/>
        </w:rPr>
        <w:t xml:space="preserve"> данной процедуры осуществляется в порядке, установленном законом РА "О закупках" и гражданским процессуальным кодексом РА.</w:t>
      </w:r>
    </w:p>
    <w:p w:rsidR="008438B8" w:rsidRPr="00273655" w:rsidRDefault="008438B8" w:rsidP="008438B8">
      <w:pPr>
        <w:pStyle w:val="BodyTextIndent"/>
        <w:spacing w:line="240" w:lineRule="auto"/>
        <w:ind w:firstLine="567"/>
        <w:rPr>
          <w:rFonts w:ascii="GHEA Grapalat" w:hAnsi="GHEA Grapalat"/>
          <w:i w:val="0"/>
          <w:sz w:val="22"/>
          <w:szCs w:val="22"/>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i w:val="0"/>
          <w:sz w:val="22"/>
          <w:szCs w:val="22"/>
        </w:rPr>
        <w:t>Нарине Абраамяну.</w:t>
      </w:r>
    </w:p>
    <w:p w:rsidR="008438B8" w:rsidRDefault="008438B8" w:rsidP="008438B8">
      <w:pPr>
        <w:pStyle w:val="BodyTextIndent"/>
        <w:ind w:firstLine="567"/>
        <w:rPr>
          <w:rFonts w:ascii="GHEA Grapalat" w:hAnsi="GHEA Grapalat"/>
          <w:i w:val="0"/>
          <w:lang w:eastAsia="en-US" w:bidi="ar-SA"/>
        </w:rPr>
      </w:pPr>
    </w:p>
    <w:p w:rsidR="008438B8" w:rsidRDefault="008438B8" w:rsidP="008438B8">
      <w:pPr>
        <w:ind w:firstLine="708"/>
        <w:jc w:val="both"/>
        <w:rPr>
          <w:rFonts w:ascii="GHEA Grapalat" w:hAnsi="GHEA Grapalat"/>
          <w:sz w:val="22"/>
          <w:szCs w:val="20"/>
          <w:lang w:eastAsia="en-US" w:bidi="ar-SA"/>
        </w:rPr>
      </w:pPr>
    </w:p>
    <w:p w:rsidR="008438B8" w:rsidRDefault="008438B8" w:rsidP="008438B8">
      <w:pPr>
        <w:ind w:firstLine="708"/>
        <w:jc w:val="both"/>
        <w:rPr>
          <w:rFonts w:ascii="GHEA Grapalat" w:hAnsi="GHEA Grapalat"/>
          <w:sz w:val="20"/>
          <w:szCs w:val="20"/>
        </w:rPr>
      </w:pPr>
      <w:r w:rsidRPr="00B96DAF">
        <w:rPr>
          <w:rFonts w:ascii="GHEA Grapalat" w:hAnsi="GHEA Grapalat"/>
          <w:sz w:val="20"/>
          <w:szCs w:val="20"/>
        </w:rPr>
        <w:t xml:space="preserve">           </w:t>
      </w:r>
      <w:r>
        <w:rPr>
          <w:rFonts w:ascii="GHEA Grapalat" w:hAnsi="GHEA Grapalat"/>
          <w:sz w:val="20"/>
          <w:szCs w:val="20"/>
        </w:rPr>
        <w:t>тел. 010 54 39 80</w:t>
      </w:r>
    </w:p>
    <w:p w:rsidR="008438B8" w:rsidRPr="00807E2B" w:rsidRDefault="008438B8" w:rsidP="008438B8">
      <w:pPr>
        <w:ind w:firstLine="708"/>
        <w:jc w:val="both"/>
        <w:rPr>
          <w:rFonts w:ascii="Sylfaen" w:hAnsi="Sylfaen"/>
          <w:i/>
        </w:rPr>
      </w:pPr>
      <w:r>
        <w:rPr>
          <w:rFonts w:ascii="GHEA Grapalat" w:hAnsi="GHEA Grapalat"/>
          <w:sz w:val="20"/>
          <w:szCs w:val="20"/>
        </w:rPr>
        <w:t xml:space="preserve">       эл.почта. </w:t>
      </w:r>
      <w:r w:rsidRPr="00DF78BE">
        <w:rPr>
          <w:rFonts w:ascii="GHEA Grapalat" w:hAnsi="GHEA Grapalat"/>
          <w:i/>
          <w:lang w:val="af-ZA"/>
        </w:rPr>
        <w:t>narine</w:t>
      </w:r>
      <w:r>
        <w:rPr>
          <w:rFonts w:ascii="GHEA Grapalat" w:hAnsi="GHEA Grapalat"/>
          <w:i/>
        </w:rPr>
        <w:t>.</w:t>
      </w:r>
      <w:r>
        <w:rPr>
          <w:rFonts w:ascii="GHEA Grapalat" w:hAnsi="GHEA Grapalat"/>
          <w:i/>
          <w:lang w:val="af-ZA"/>
        </w:rPr>
        <w:t>abrahamyan</w:t>
      </w:r>
      <w:r w:rsidRPr="00DF78BE">
        <w:rPr>
          <w:rFonts w:ascii="GHEA Grapalat" w:hAnsi="GHEA Grapalat"/>
          <w:i/>
          <w:lang w:val="af-ZA"/>
        </w:rPr>
        <w:t>@</w:t>
      </w:r>
      <w:r>
        <w:rPr>
          <w:rFonts w:ascii="GHEA Grapalat" w:hAnsi="GHEA Grapalat"/>
          <w:i/>
          <w:lang w:val="en-US"/>
        </w:rPr>
        <w:t>yerevan</w:t>
      </w:r>
      <w:r w:rsidRPr="00807E2B">
        <w:rPr>
          <w:rFonts w:ascii="GHEA Grapalat" w:hAnsi="GHEA Grapalat"/>
          <w:i/>
        </w:rPr>
        <w:t>.</w:t>
      </w:r>
      <w:r>
        <w:rPr>
          <w:rFonts w:ascii="GHEA Grapalat" w:hAnsi="GHEA Grapalat"/>
          <w:i/>
          <w:lang w:val="en-US"/>
        </w:rPr>
        <w:t>am</w:t>
      </w:r>
    </w:p>
    <w:p w:rsidR="008438B8" w:rsidRDefault="008438B8" w:rsidP="008438B8">
      <w:pPr>
        <w:ind w:firstLine="708"/>
        <w:jc w:val="both"/>
        <w:rPr>
          <w:rFonts w:ascii="GHEA Grapalat" w:hAnsi="GHEA Grapalat"/>
          <w:i/>
        </w:rPr>
      </w:pPr>
      <w:r>
        <w:rPr>
          <w:rFonts w:ascii="GHEA Grapalat" w:hAnsi="GHEA Grapalat"/>
          <w:i/>
        </w:rPr>
        <w:t xml:space="preserve">      Заказчик. ЗАО “Ергорсвет”</w:t>
      </w: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Pr="009C5B38" w:rsidRDefault="008438B8" w:rsidP="008438B8">
      <w:pPr>
        <w:pStyle w:val="BodyTextIndent"/>
        <w:widowControl w:val="0"/>
        <w:spacing w:line="240" w:lineRule="auto"/>
        <w:ind w:firstLine="567"/>
        <w:rPr>
          <w:rFonts w:ascii="GHEA Grapalat" w:hAnsi="GHEA Grapalat"/>
        </w:rPr>
      </w:pPr>
    </w:p>
    <w:p w:rsidR="008438B8" w:rsidRDefault="008438B8"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Default="00DF0CEC" w:rsidP="008438B8">
      <w:pPr>
        <w:pStyle w:val="BodyTextIndent"/>
        <w:widowControl w:val="0"/>
        <w:spacing w:line="240" w:lineRule="auto"/>
        <w:ind w:firstLine="567"/>
        <w:rPr>
          <w:rFonts w:ascii="GHEA Grapalat" w:hAnsi="GHEA Grapalat"/>
        </w:rPr>
      </w:pPr>
    </w:p>
    <w:p w:rsidR="00DF0CEC" w:rsidRPr="009C5B38" w:rsidRDefault="00DF0CEC" w:rsidP="008438B8">
      <w:pPr>
        <w:pStyle w:val="BodyTextIndent"/>
        <w:widowControl w:val="0"/>
        <w:spacing w:line="240" w:lineRule="auto"/>
        <w:ind w:firstLine="567"/>
        <w:rPr>
          <w:rFonts w:ascii="GHEA Grapalat" w:hAnsi="GHEA Grapalat"/>
        </w:rPr>
      </w:pPr>
    </w:p>
    <w:p w:rsidR="008438B8" w:rsidRDefault="008438B8" w:rsidP="008438B8">
      <w:pPr>
        <w:pStyle w:val="BodyText"/>
        <w:widowControl w:val="0"/>
        <w:spacing w:after="160"/>
        <w:ind w:firstLine="567"/>
        <w:jc w:val="right"/>
        <w:rPr>
          <w:rFonts w:ascii="GHEA Grapalat" w:hAnsi="GHEA Grapalat"/>
          <w:i/>
        </w:rPr>
      </w:pPr>
    </w:p>
    <w:p w:rsidR="008438B8" w:rsidRPr="00B02E29" w:rsidRDefault="008438B8" w:rsidP="008438B8">
      <w:pPr>
        <w:pStyle w:val="BodyText"/>
        <w:widowControl w:val="0"/>
        <w:spacing w:after="0"/>
        <w:ind w:right="-7" w:firstLine="567"/>
        <w:jc w:val="right"/>
        <w:rPr>
          <w:rFonts w:ascii="GHEA Grapalat" w:hAnsi="GHEA Grapalat" w:cs="Sylfaen"/>
          <w:i/>
        </w:rPr>
      </w:pPr>
      <w:r w:rsidRPr="00B02E29">
        <w:rPr>
          <w:rFonts w:ascii="GHEA Grapalat" w:hAnsi="GHEA Grapalat"/>
          <w:i/>
        </w:rPr>
        <w:t>Утверждено</w:t>
      </w:r>
    </w:p>
    <w:p w:rsidR="008438B8" w:rsidRPr="00B02E29" w:rsidRDefault="008438B8" w:rsidP="008438B8">
      <w:pPr>
        <w:pStyle w:val="BodyText"/>
        <w:widowControl w:val="0"/>
        <w:tabs>
          <w:tab w:val="left" w:pos="709"/>
        </w:tabs>
        <w:spacing w:after="0"/>
        <w:ind w:right="-7"/>
        <w:jc w:val="right"/>
        <w:rPr>
          <w:rFonts w:ascii="GHEA Grapalat" w:hAnsi="GHEA Grapalat" w:cs="Sylfaen"/>
          <w:i/>
        </w:rPr>
      </w:pPr>
      <w:r w:rsidRPr="00226C89">
        <w:rPr>
          <w:rFonts w:ascii="GHEA Grapalat" w:hAnsi="GHEA Grapalat"/>
          <w:i/>
        </w:rPr>
        <w:t xml:space="preserve">Решением Оценочной комиссии </w:t>
      </w:r>
      <w:r w:rsidRPr="00226C89">
        <w:rPr>
          <w:rFonts w:ascii="GHEA Grapalat" w:hAnsi="GHEA Grapalat" w:cs="Sylfaen"/>
          <w:i/>
        </w:rPr>
        <w:br/>
      </w:r>
      <w:r w:rsidRPr="00226C89">
        <w:rPr>
          <w:rFonts w:ascii="GHEA Grapalat" w:hAnsi="GHEA Grapalat"/>
          <w:i/>
        </w:rPr>
        <w:t xml:space="preserve">№3  от </w:t>
      </w:r>
      <w:r w:rsidR="00226C89" w:rsidRPr="00226C89">
        <w:rPr>
          <w:rFonts w:ascii="GHEA Grapalat" w:hAnsi="GHEA Grapalat"/>
          <w:i/>
          <w:lang w:val="hy-AM"/>
        </w:rPr>
        <w:t>12</w:t>
      </w:r>
      <w:r w:rsidRPr="00226C89">
        <w:rPr>
          <w:rFonts w:ascii="GHEA Grapalat" w:hAnsi="GHEA Grapalat"/>
          <w:i/>
        </w:rPr>
        <w:t>.</w:t>
      </w:r>
      <w:r w:rsidR="00DF0CEC" w:rsidRPr="00226C89">
        <w:rPr>
          <w:rFonts w:ascii="GHEA Grapalat" w:hAnsi="GHEA Grapalat"/>
          <w:i/>
        </w:rPr>
        <w:t>1</w:t>
      </w:r>
      <w:r w:rsidR="00E71DE5" w:rsidRPr="00226C89">
        <w:rPr>
          <w:rFonts w:ascii="GHEA Grapalat" w:hAnsi="GHEA Grapalat"/>
          <w:i/>
        </w:rPr>
        <w:t>2</w:t>
      </w:r>
      <w:r w:rsidRPr="00226C89">
        <w:rPr>
          <w:rFonts w:ascii="GHEA Grapalat" w:hAnsi="GHEA Grapalat"/>
          <w:i/>
        </w:rPr>
        <w:t>.2025г.</w:t>
      </w:r>
    </w:p>
    <w:p w:rsidR="008438B8" w:rsidRPr="00226C89" w:rsidRDefault="008438B8" w:rsidP="008438B8">
      <w:pPr>
        <w:pStyle w:val="BodyText"/>
        <w:widowControl w:val="0"/>
        <w:spacing w:after="0"/>
        <w:ind w:right="-7" w:firstLine="567"/>
        <w:jc w:val="right"/>
        <w:rPr>
          <w:rFonts w:ascii="GHEA Grapalat" w:hAnsi="GHEA Grapalat"/>
          <w:i/>
        </w:rPr>
      </w:pPr>
      <w:r w:rsidRPr="00B02E29">
        <w:rPr>
          <w:rFonts w:ascii="GHEA Grapalat" w:hAnsi="GHEA Grapalat"/>
          <w:i/>
        </w:rPr>
        <w:t>запроса</w:t>
      </w:r>
      <w:r>
        <w:rPr>
          <w:rFonts w:ascii="GHEA Grapalat" w:hAnsi="GHEA Grapalat"/>
          <w:i/>
        </w:rPr>
        <w:t xml:space="preserve"> </w:t>
      </w:r>
      <w:r w:rsidRPr="00B02E29">
        <w:rPr>
          <w:rFonts w:ascii="GHEA Grapalat" w:hAnsi="GHEA Grapalat"/>
          <w:i/>
        </w:rPr>
        <w:t>котировок</w:t>
      </w:r>
      <w:r w:rsidRPr="006211E3">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Pr>
          <w:rFonts w:ascii="GHEA Grapalat" w:hAnsi="GHEA Grapalat"/>
          <w:i/>
        </w:rPr>
        <w:t xml:space="preserve"> </w:t>
      </w:r>
      <w:r w:rsidRPr="006211E3">
        <w:rPr>
          <w:rFonts w:ascii="GHEA Grapalat" w:hAnsi="GHEA Grapalat"/>
          <w:i/>
        </w:rPr>
        <w:t xml:space="preserve">  </w:t>
      </w:r>
      <w:r w:rsidRPr="00075E1E">
        <w:rPr>
          <w:rFonts w:ascii="GHEA Grapalat" w:hAnsi="GHEA Grapalat"/>
        </w:rPr>
        <w:t>ЕГС-</w:t>
      </w:r>
      <w:r w:rsidRPr="00590C52">
        <w:rPr>
          <w:rFonts w:ascii="GHEA Grapalat" w:hAnsi="GHEA Grapalat"/>
        </w:rPr>
        <w:t>GHTsDzB</w:t>
      </w:r>
      <w:r>
        <w:rPr>
          <w:rFonts w:ascii="GHEA Grapalat" w:hAnsi="GHEA Grapalat"/>
        </w:rPr>
        <w:t>-</w:t>
      </w:r>
      <w:r w:rsidR="008B0B66">
        <w:rPr>
          <w:rFonts w:ascii="GHEA Grapalat" w:hAnsi="GHEA Grapalat"/>
        </w:rPr>
        <w:t>26/</w:t>
      </w:r>
      <w:r w:rsidR="00E71DE5" w:rsidRPr="00226C89">
        <w:rPr>
          <w:rFonts w:ascii="GHEA Grapalat" w:hAnsi="GHEA Grapalat"/>
        </w:rPr>
        <w:t>10</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2106B9" w:rsidRDefault="008438B8" w:rsidP="008438B8">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rPr>
      </w:pPr>
    </w:p>
    <w:p w:rsidR="008438B8" w:rsidRPr="00B02E29" w:rsidRDefault="008438B8" w:rsidP="008438B8">
      <w:pPr>
        <w:pStyle w:val="BodyText"/>
        <w:widowControl w:val="0"/>
        <w:spacing w:after="160"/>
        <w:ind w:right="-7"/>
        <w:jc w:val="center"/>
        <w:rPr>
          <w:rFonts w:ascii="GHEA Grapalat" w:hAnsi="GHEA Grapalat" w:cs="Sylfaen"/>
        </w:rPr>
      </w:pPr>
      <w:r>
        <w:rPr>
          <w:rFonts w:ascii="GHEA Grapalat" w:hAnsi="GHEA Grapalat"/>
        </w:rPr>
        <w:t>ПРИГЛАШЕНИ</w:t>
      </w:r>
      <w:r w:rsidRPr="00B02E29">
        <w:rPr>
          <w:rFonts w:ascii="GHEA Grapalat" w:hAnsi="GHEA Grapalat"/>
        </w:rPr>
        <w:t>Е</w:t>
      </w:r>
    </w:p>
    <w:p w:rsidR="008438B8" w:rsidRPr="00B02E29" w:rsidRDefault="008438B8" w:rsidP="008438B8">
      <w:pPr>
        <w:pStyle w:val="BodyText"/>
        <w:widowControl w:val="0"/>
        <w:spacing w:after="160"/>
        <w:ind w:right="-7"/>
        <w:jc w:val="center"/>
        <w:rPr>
          <w:rFonts w:ascii="GHEA Grapalat" w:hAnsi="GHEA Grapalat" w:cs="Sylfaen"/>
        </w:rPr>
      </w:pPr>
    </w:p>
    <w:p w:rsidR="008438B8" w:rsidRPr="00B02E29" w:rsidRDefault="008438B8" w:rsidP="008438B8">
      <w:pPr>
        <w:pStyle w:val="BodyText"/>
        <w:widowControl w:val="0"/>
        <w:spacing w:after="160"/>
        <w:ind w:right="-7"/>
        <w:jc w:val="center"/>
        <w:rPr>
          <w:rFonts w:ascii="GHEA Grapalat" w:hAnsi="GHEA Grapalat" w:cs="Sylfaen"/>
        </w:rPr>
      </w:pPr>
    </w:p>
    <w:p w:rsidR="00DF0CEC" w:rsidRPr="00092E25" w:rsidRDefault="00DF0CEC" w:rsidP="00DF0CEC">
      <w:pPr>
        <w:pStyle w:val="BodyText"/>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r>
        <w:rPr>
          <w:rFonts w:ascii="GHEA Grapalat" w:hAnsi="GHEA Grapalat"/>
        </w:rPr>
        <w:t xml:space="preserve"> </w:t>
      </w:r>
      <w:r w:rsidRPr="001640F2">
        <w:rPr>
          <w:rFonts w:ascii="GHEA Grapalat" w:hAnsi="GHEA Grapalat" w:cs="Sylfaen"/>
        </w:rPr>
        <w:t xml:space="preserve">УСЛУГ </w:t>
      </w:r>
      <w:r>
        <w:rPr>
          <w:rFonts w:ascii="GHEA Grapalat" w:hAnsi="GHEA Grapalat" w:cs="Sylfaen"/>
        </w:rPr>
        <w:t xml:space="preserve">ПО БУРЕНИЮ </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p>
    <w:p w:rsidR="00DF0CEC" w:rsidRPr="002106B9" w:rsidRDefault="00DF0CEC" w:rsidP="00DF0CEC">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Default="008438B8" w:rsidP="008438B8">
      <w:pPr>
        <w:pStyle w:val="BodyText"/>
        <w:widowControl w:val="0"/>
        <w:spacing w:after="160"/>
        <w:ind w:right="-7"/>
        <w:jc w:val="center"/>
        <w:rPr>
          <w:rFonts w:ascii="GHEA Grapalat" w:hAnsi="GHEA Grapalat"/>
        </w:rPr>
      </w:pPr>
    </w:p>
    <w:p w:rsidR="008438B8" w:rsidRPr="009044F1" w:rsidRDefault="008438B8" w:rsidP="008438B8">
      <w:pPr>
        <w:jc w:val="both"/>
        <w:rPr>
          <w:rFonts w:ascii="GHEA Grapalat" w:hAnsi="GHEA Grapalat" w:cs="Sylfaen"/>
          <w:i/>
        </w:rPr>
      </w:pPr>
      <w:r>
        <w:rPr>
          <w:rFonts w:ascii="GHEA Grapalat" w:hAnsi="GHEA Grapalat"/>
        </w:rPr>
        <w:br w:type="page"/>
      </w: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8438B8" w:rsidRPr="009044F1" w:rsidRDefault="008438B8" w:rsidP="008438B8">
      <w:pPr>
        <w:widowControl w:val="0"/>
        <w:spacing w:after="160"/>
        <w:ind w:firstLine="567"/>
        <w:jc w:val="center"/>
        <w:rPr>
          <w:rFonts w:ascii="GHEA Grapalat" w:hAnsi="GHEA Grapalat" w:cs="Sylfaen"/>
          <w:b/>
        </w:rPr>
      </w:pPr>
      <w:r w:rsidRPr="009044F1">
        <w:rPr>
          <w:rFonts w:ascii="GHEA Grapalat" w:hAnsi="GHEA Grapalat"/>
        </w:rPr>
        <w:br w:type="page"/>
      </w:r>
    </w:p>
    <w:p w:rsidR="008438B8" w:rsidRPr="009044F1" w:rsidRDefault="008438B8" w:rsidP="008438B8">
      <w:pPr>
        <w:widowControl w:val="0"/>
        <w:jc w:val="center"/>
        <w:rPr>
          <w:rFonts w:ascii="GHEA Grapalat" w:hAnsi="GHEA Grapalat"/>
          <w:b/>
        </w:rPr>
      </w:pPr>
      <w:r w:rsidRPr="009044F1">
        <w:rPr>
          <w:rFonts w:ascii="GHEA Grapalat" w:hAnsi="GHEA Grapalat"/>
          <w:b/>
        </w:rPr>
        <w:lastRenderedPageBreak/>
        <w:t>СОДЕРЖАНИЕ</w:t>
      </w:r>
    </w:p>
    <w:p w:rsidR="00DF0CEC" w:rsidRPr="006211E3" w:rsidRDefault="00DF0CEC" w:rsidP="00DF0CEC">
      <w:pPr>
        <w:widowControl w:val="0"/>
        <w:spacing w:after="160"/>
        <w:jc w:val="center"/>
        <w:rPr>
          <w:rFonts w:ascii="GHEA Grapalat" w:hAnsi="GHEA Grapalat"/>
          <w:b/>
        </w:rPr>
      </w:pPr>
      <w:r w:rsidRPr="009044F1">
        <w:rPr>
          <w:rFonts w:ascii="GHEA Grapalat" w:hAnsi="GHEA Grapalat"/>
          <w:b/>
        </w:rPr>
        <w:t xml:space="preserve">ПРИГЛАШЕНИЯ </w:t>
      </w:r>
      <w:r w:rsidRPr="00B02E29">
        <w:rPr>
          <w:rFonts w:ascii="GHEA Grapalat" w:hAnsi="GHEA Grapalat"/>
          <w:b/>
        </w:rPr>
        <w:t>НА</w:t>
      </w:r>
      <w:r>
        <w:rPr>
          <w:rFonts w:ascii="GHEA Grapalat" w:hAnsi="GHEA Grapalat"/>
          <w:b/>
        </w:rPr>
        <w:t xml:space="preserve">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r>
        <w:rPr>
          <w:rFonts w:ascii="GHEA Grapalat" w:hAnsi="GHEA Grapalat"/>
          <w:b/>
        </w:rPr>
        <w:t xml:space="preserve"> </w:t>
      </w:r>
    </w:p>
    <w:p w:rsidR="00DF0CEC" w:rsidRPr="009044F1" w:rsidRDefault="00DF0CEC" w:rsidP="00DF0CEC">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DF0CEC" w:rsidRPr="00D962A0" w:rsidRDefault="00DF0CEC" w:rsidP="00DF0CEC">
      <w:pPr>
        <w:pStyle w:val="BodyText"/>
        <w:widowControl w:val="0"/>
        <w:spacing w:after="160"/>
        <w:ind w:right="-7"/>
        <w:jc w:val="center"/>
        <w:rPr>
          <w:rFonts w:ascii="GHEA Grapalat" w:hAnsi="GHEA Grapalat"/>
          <w:b/>
        </w:rPr>
      </w:pPr>
      <w:r w:rsidRPr="00092E25">
        <w:rPr>
          <w:rFonts w:ascii="GHEA Grapalat" w:hAnsi="GHEA Grapalat"/>
          <w:b/>
          <w:sz w:val="26"/>
        </w:rPr>
        <w:t xml:space="preserve">УСЛУГ </w:t>
      </w:r>
      <w:r>
        <w:rPr>
          <w:rFonts w:ascii="GHEA Grapalat" w:hAnsi="GHEA Grapalat"/>
          <w:b/>
        </w:rPr>
        <w:t xml:space="preserve">ПО БУРЕНИЮ </w:t>
      </w:r>
      <w:r>
        <w:rPr>
          <w:rFonts w:ascii="GHEA Grapalat" w:hAnsi="GHEA Grapalat"/>
        </w:rPr>
        <w:t xml:space="preserve"> </w:t>
      </w:r>
      <w:r w:rsidRPr="00FC3722">
        <w:rPr>
          <w:rFonts w:ascii="GHEA Grapalat" w:hAnsi="GHEA Grapalat"/>
          <w:b/>
        </w:rPr>
        <w:t>ДЛЯ</w:t>
      </w:r>
      <w:r>
        <w:rPr>
          <w:rFonts w:ascii="GHEA Grapalat" w:hAnsi="GHEA Grapalat"/>
          <w:b/>
        </w:rPr>
        <w:t xml:space="preserve"> </w:t>
      </w:r>
      <w:r w:rsidRPr="00FC3722">
        <w:rPr>
          <w:rFonts w:ascii="GHEA Grapalat" w:hAnsi="GHEA Grapalat"/>
          <w:b/>
        </w:rPr>
        <w:t>НУЖД</w:t>
      </w:r>
      <w:r>
        <w:rPr>
          <w:rFonts w:ascii="GHEA Grapalat" w:hAnsi="GHEA Grapalat"/>
        </w:rPr>
        <w:t xml:space="preserve"> </w:t>
      </w:r>
      <w:r w:rsidRPr="00D962A0">
        <w:rPr>
          <w:rFonts w:ascii="GHEA Grapalat" w:hAnsi="GHEA Grapalat"/>
          <w:b/>
        </w:rPr>
        <w:t>ЗАО “ЕРГОРСВЕТ”</w:t>
      </w:r>
    </w:p>
    <w:p w:rsidR="008438B8" w:rsidRPr="009044F1" w:rsidRDefault="008438B8" w:rsidP="008438B8">
      <w:pPr>
        <w:widowControl w:val="0"/>
        <w:spacing w:after="160"/>
        <w:jc w:val="center"/>
        <w:rPr>
          <w:rFonts w:ascii="GHEA Grapalat" w:hAnsi="GHEA Grapalat" w:cs="Sylfaen"/>
          <w:b/>
        </w:rPr>
      </w:pPr>
    </w:p>
    <w:p w:rsidR="008438B8" w:rsidRPr="008842CE" w:rsidRDefault="008438B8" w:rsidP="008438B8">
      <w:pPr>
        <w:widowControl w:val="0"/>
        <w:spacing w:after="160"/>
        <w:jc w:val="center"/>
        <w:rPr>
          <w:rFonts w:ascii="GHEA Grapalat" w:hAnsi="GHEA Grapalat"/>
          <w:b/>
        </w:rPr>
      </w:pPr>
      <w:r w:rsidRPr="009044F1">
        <w:rPr>
          <w:rFonts w:ascii="GHEA Grapalat" w:hAnsi="GHEA Grapalat"/>
          <w:b/>
        </w:rPr>
        <w:t>ЧАСТЬ I.</w:t>
      </w:r>
    </w:p>
    <w:p w:rsidR="008438B8" w:rsidRPr="008842CE" w:rsidRDefault="008438B8" w:rsidP="008438B8">
      <w:pPr>
        <w:widowControl w:val="0"/>
        <w:spacing w:after="160"/>
        <w:jc w:val="center"/>
        <w:rPr>
          <w:rFonts w:ascii="GHEA Grapalat" w:hAnsi="GHEA Grapalat"/>
        </w:rPr>
      </w:pP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8438B8" w:rsidRPr="009044F1"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8438B8" w:rsidRPr="009044F1"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8438B8" w:rsidRPr="008842CE" w:rsidRDefault="008438B8" w:rsidP="008438B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8438B8" w:rsidRPr="009044F1"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8438B8" w:rsidRPr="00543BAE"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p>
    <w:p w:rsidR="008438B8" w:rsidRPr="00374F4A" w:rsidRDefault="008438B8" w:rsidP="008438B8">
      <w:pPr>
        <w:widowControl w:val="0"/>
        <w:spacing w:after="160"/>
        <w:jc w:val="center"/>
        <w:rPr>
          <w:rFonts w:ascii="GHEA Grapalat" w:hAnsi="GHEA Grapalat"/>
          <w:b/>
        </w:rPr>
      </w:pPr>
      <w:r>
        <w:rPr>
          <w:rFonts w:ascii="GHEA Grapalat" w:hAnsi="GHEA Grapalat"/>
          <w:b/>
        </w:rPr>
        <w:lastRenderedPageBreak/>
        <w:t xml:space="preserve">ЧАСТЬ II. </w:t>
      </w:r>
    </w:p>
    <w:p w:rsidR="008438B8" w:rsidRPr="00374F4A" w:rsidRDefault="008438B8" w:rsidP="008438B8">
      <w:pPr>
        <w:widowControl w:val="0"/>
        <w:spacing w:after="160"/>
        <w:jc w:val="center"/>
        <w:rPr>
          <w:rFonts w:ascii="GHEA Grapalat" w:hAnsi="GHEA Grapalat"/>
          <w:b/>
        </w:rPr>
      </w:pPr>
    </w:p>
    <w:p w:rsidR="008438B8" w:rsidRDefault="008438B8" w:rsidP="008438B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 xml:space="preserve">НА </w:t>
      </w:r>
      <w:r w:rsidRPr="00B02E29">
        <w:rPr>
          <w:rFonts w:ascii="GHEA Grapalat" w:hAnsi="GHEA Grapalat"/>
          <w:b/>
        </w:rPr>
        <w:t>ЗАПРОС</w:t>
      </w:r>
      <w:r>
        <w:rPr>
          <w:rFonts w:ascii="GHEA Grapalat" w:hAnsi="GHEA Grapalat"/>
          <w:b/>
        </w:rPr>
        <w:t xml:space="preserve"> </w:t>
      </w:r>
      <w:r w:rsidRPr="00B02E29">
        <w:rPr>
          <w:rFonts w:ascii="GHEA Grapalat" w:hAnsi="GHEA Grapalat"/>
          <w:b/>
        </w:rPr>
        <w:t>КОТИРОВОК</w:t>
      </w:r>
    </w:p>
    <w:p w:rsidR="008438B8" w:rsidRPr="008842CE" w:rsidRDefault="008438B8" w:rsidP="008438B8">
      <w:pPr>
        <w:widowControl w:val="0"/>
        <w:spacing w:after="160"/>
        <w:jc w:val="center"/>
        <w:rPr>
          <w:rFonts w:ascii="GHEA Grapalat" w:hAnsi="GHEA Grapalat"/>
          <w:b/>
        </w:rPr>
      </w:pPr>
    </w:p>
    <w:p w:rsidR="008438B8" w:rsidRPr="003A1EBB" w:rsidRDefault="008438B8" w:rsidP="008438B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8438B8" w:rsidRPr="003A1EBB"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8438B8" w:rsidRPr="00625529" w:rsidRDefault="008438B8" w:rsidP="008438B8">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8438B8" w:rsidRDefault="008438B8" w:rsidP="008438B8">
      <w:pPr>
        <w:rPr>
          <w:rFonts w:ascii="GHEA Grapalat" w:hAnsi="GHEA Grapalat"/>
          <w:spacing w:val="-6"/>
        </w:rPr>
      </w:pPr>
      <w:r>
        <w:rPr>
          <w:rFonts w:ascii="GHEA Grapalat" w:hAnsi="GHEA Grapalat"/>
          <w:spacing w:val="-6"/>
        </w:rPr>
        <w:br w:type="page"/>
      </w:r>
    </w:p>
    <w:p w:rsidR="008438B8" w:rsidRPr="006D2DF7" w:rsidRDefault="008438B8" w:rsidP="008438B8">
      <w:pPr>
        <w:widowControl w:val="0"/>
        <w:spacing w:after="160"/>
        <w:ind w:firstLine="360"/>
        <w:jc w:val="both"/>
        <w:rPr>
          <w:rFonts w:ascii="GHEA Grapalat" w:hAnsi="GHEA Grapalat"/>
          <w:spacing w:val="-6"/>
        </w:rPr>
      </w:pPr>
      <w:r w:rsidRPr="006D2DF7">
        <w:rPr>
          <w:rFonts w:ascii="GHEA Grapalat" w:hAnsi="GHEA Grapalat"/>
          <w:spacing w:val="-6"/>
        </w:rPr>
        <w:lastRenderedPageBreak/>
        <w:t>Настоящее Приглашение предоставляе</w:t>
      </w:r>
      <w:r>
        <w:rPr>
          <w:rFonts w:ascii="GHEA Grapalat" w:hAnsi="GHEA Grapalat"/>
          <w:spacing w:val="-6"/>
        </w:rPr>
        <w:t>тся в дополнение к объявлению о</w:t>
      </w:r>
      <w:r w:rsidRPr="006D2DF7">
        <w:rPr>
          <w:rFonts w:ascii="GHEA Grapalat" w:hAnsi="GHEA Grapalat"/>
          <w:spacing w:val="-6"/>
        </w:rPr>
        <w:t xml:space="preserve"> </w:t>
      </w:r>
      <w:r w:rsidRPr="00273655">
        <w:rPr>
          <w:rFonts w:ascii="GHEA Grapalat" w:hAnsi="GHEA Grapalat"/>
          <w:sz w:val="22"/>
          <w:szCs w:val="22"/>
        </w:rPr>
        <w:t>запрос</w:t>
      </w:r>
      <w:r>
        <w:rPr>
          <w:rFonts w:ascii="GHEA Grapalat" w:hAnsi="GHEA Grapalat"/>
          <w:sz w:val="22"/>
          <w:szCs w:val="22"/>
        </w:rPr>
        <w:t>е</w:t>
      </w:r>
      <w:r w:rsidRPr="00273655">
        <w:rPr>
          <w:rFonts w:ascii="GHEA Grapalat" w:hAnsi="GHEA Grapalat"/>
          <w:sz w:val="22"/>
          <w:szCs w:val="22"/>
        </w:rPr>
        <w:t xml:space="preserve"> котировок</w:t>
      </w:r>
      <w:r w:rsidRPr="006D2DF7">
        <w:rPr>
          <w:rFonts w:ascii="GHEA Grapalat" w:hAnsi="GHEA Grapalat"/>
          <w:spacing w:val="-6"/>
        </w:rPr>
        <w:t xml:space="preserve">, проводимом под кодом </w:t>
      </w:r>
      <w:r w:rsidRPr="00075E1E">
        <w:rPr>
          <w:rFonts w:ascii="GHEA Grapalat" w:hAnsi="GHEA Grapalat"/>
        </w:rPr>
        <w:t>ЕГС-</w:t>
      </w:r>
      <w:r w:rsidRPr="00590C52">
        <w:rPr>
          <w:rFonts w:ascii="GHEA Grapalat" w:hAnsi="GHEA Grapalat"/>
        </w:rPr>
        <w:t>GHTsDzB</w:t>
      </w:r>
      <w:r w:rsidRPr="00075E1E">
        <w:rPr>
          <w:rFonts w:ascii="GHEA Grapalat" w:hAnsi="GHEA Grapalat"/>
        </w:rPr>
        <w:t>-</w:t>
      </w:r>
      <w:r w:rsidR="00226C89">
        <w:rPr>
          <w:rFonts w:ascii="GHEA Grapalat" w:hAnsi="GHEA Grapalat"/>
        </w:rPr>
        <w:t>26/10</w:t>
      </w:r>
      <w:r w:rsidRPr="006D2DF7">
        <w:rPr>
          <w:rFonts w:ascii="GHEA Grapalat" w:hAnsi="GHEA Grapalat"/>
          <w:spacing w:val="-6"/>
        </w:rPr>
        <w:t xml:space="preserve"> (далее — процедура).</w:t>
      </w:r>
    </w:p>
    <w:p w:rsidR="008438B8" w:rsidRPr="000B2CFA" w:rsidRDefault="008438B8" w:rsidP="008438B8">
      <w:pPr>
        <w:widowControl w:val="0"/>
        <w:spacing w:after="160"/>
        <w:ind w:firstLine="360"/>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2106B9">
        <w:rPr>
          <w:rFonts w:ascii="GHEA Grapalat" w:hAnsi="GHEA Grapalat"/>
          <w:sz w:val="26"/>
        </w:rPr>
        <w:t>ЗАО “Ергорсвет”</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8438B8" w:rsidRPr="009044F1" w:rsidRDefault="008438B8" w:rsidP="008438B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8438B8" w:rsidRPr="009044F1" w:rsidRDefault="008438B8" w:rsidP="008438B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438B8" w:rsidRPr="009C5B38" w:rsidRDefault="008438B8" w:rsidP="008438B8">
      <w:pPr>
        <w:pStyle w:val="BodyTextIndent2"/>
        <w:widowControl w:val="0"/>
        <w:spacing w:after="160" w:line="240" w:lineRule="auto"/>
        <w:ind w:firstLine="567"/>
        <w:rPr>
          <w:sz w:val="22"/>
        </w:rPr>
      </w:pPr>
      <w:r w:rsidRPr="009044F1">
        <w:rPr>
          <w:rFonts w:ascii="GHEA Grapalat" w:hAnsi="GHEA Grapalat"/>
          <w:sz w:val="24"/>
          <w:szCs w:val="24"/>
        </w:rPr>
        <w:t xml:space="preserve">Адрес электронной почты секретаря оценочной комиссии </w:t>
      </w:r>
      <w:r>
        <w:rPr>
          <w:rFonts w:ascii="GHEA Grapalat" w:hAnsi="GHEA Grapalat"/>
          <w:i/>
          <w:lang w:val="af-ZA"/>
        </w:rPr>
        <w:t>narine.abrahamyan</w:t>
      </w:r>
      <w:r w:rsidRPr="00DF78BE">
        <w:rPr>
          <w:rFonts w:ascii="GHEA Grapalat" w:hAnsi="GHEA Grapalat"/>
          <w:i/>
          <w:lang w:val="af-ZA"/>
        </w:rPr>
        <w:t>@</w:t>
      </w:r>
      <w:r>
        <w:rPr>
          <w:rFonts w:ascii="GHEA Grapalat" w:hAnsi="GHEA Grapalat"/>
          <w:i/>
          <w:lang w:val="af-ZA"/>
        </w:rPr>
        <w:t>yerevan.am</w:t>
      </w: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DF0CEC" w:rsidRDefault="00DF0CEC" w:rsidP="008438B8">
      <w:pPr>
        <w:widowControl w:val="0"/>
        <w:spacing w:after="160"/>
        <w:jc w:val="center"/>
        <w:rPr>
          <w:rFonts w:ascii="GHEA Grapalat" w:hAnsi="GHEA Grapalat"/>
        </w:rPr>
      </w:pPr>
    </w:p>
    <w:p w:rsidR="00DF0CEC" w:rsidRDefault="00DF0CEC"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Default="008438B8" w:rsidP="008438B8">
      <w:pPr>
        <w:widowControl w:val="0"/>
        <w:spacing w:after="160"/>
        <w:jc w:val="center"/>
        <w:rPr>
          <w:rFonts w:ascii="GHEA Grapalat" w:hAnsi="GHEA Grapalat"/>
        </w:rPr>
      </w:pPr>
    </w:p>
    <w:p w:rsidR="008438B8" w:rsidRPr="009044F1" w:rsidRDefault="008438B8" w:rsidP="008438B8">
      <w:pPr>
        <w:widowControl w:val="0"/>
        <w:spacing w:after="160"/>
        <w:jc w:val="center"/>
        <w:rPr>
          <w:rFonts w:ascii="GHEA Grapalat" w:hAnsi="GHEA Grapalat"/>
        </w:rPr>
      </w:pPr>
      <w:r w:rsidRPr="009044F1">
        <w:rPr>
          <w:rFonts w:ascii="GHEA Grapalat" w:hAnsi="GHEA Grapalat"/>
        </w:rPr>
        <w:t>ЧАСТЬ I</w:t>
      </w:r>
    </w:p>
    <w:p w:rsidR="008438B8" w:rsidRPr="009044F1" w:rsidRDefault="008438B8" w:rsidP="008438B8">
      <w:pPr>
        <w:pStyle w:val="Heading3"/>
        <w:keepNext w:val="0"/>
        <w:widowControl w:val="0"/>
        <w:spacing w:after="160" w:line="240" w:lineRule="auto"/>
        <w:rPr>
          <w:rFonts w:ascii="GHEA Grapalat" w:hAnsi="GHEA Grapalat"/>
          <w:sz w:val="24"/>
          <w:szCs w:val="24"/>
        </w:rPr>
      </w:pPr>
    </w:p>
    <w:p w:rsidR="00DF0CEC" w:rsidRPr="00B02E29" w:rsidRDefault="00DF0CEC" w:rsidP="00DF0CEC">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B02E29">
        <w:rPr>
          <w:rFonts w:ascii="GHEA Grapalat" w:hAnsi="GHEA Grapalat"/>
          <w:i w:val="0"/>
          <w:sz w:val="24"/>
          <w:szCs w:val="24"/>
        </w:rPr>
        <w:t>Предметом</w:t>
      </w:r>
      <w:r>
        <w:rPr>
          <w:rFonts w:ascii="GHEA Grapalat" w:hAnsi="GHEA Grapalat"/>
          <w:i w:val="0"/>
          <w:sz w:val="24"/>
          <w:szCs w:val="24"/>
        </w:rPr>
        <w:t xml:space="preserve"> </w:t>
      </w:r>
      <w:r w:rsidRPr="00B02E29">
        <w:rPr>
          <w:rFonts w:ascii="GHEA Grapalat" w:hAnsi="GHEA Grapalat"/>
          <w:i w:val="0"/>
          <w:sz w:val="24"/>
          <w:szCs w:val="24"/>
        </w:rPr>
        <w:t>закупки</w:t>
      </w:r>
      <w:r>
        <w:rPr>
          <w:rFonts w:ascii="GHEA Grapalat" w:hAnsi="GHEA Grapalat"/>
          <w:i w:val="0"/>
          <w:sz w:val="24"/>
          <w:szCs w:val="24"/>
        </w:rPr>
        <w:t xml:space="preserve"> </w:t>
      </w:r>
      <w:r w:rsidRPr="00B02E29">
        <w:rPr>
          <w:rFonts w:ascii="GHEA Grapalat" w:hAnsi="GHEA Grapalat"/>
          <w:i w:val="0"/>
          <w:sz w:val="24"/>
          <w:szCs w:val="24"/>
        </w:rPr>
        <w:t>является</w:t>
      </w:r>
      <w:r>
        <w:rPr>
          <w:rFonts w:ascii="GHEA Grapalat" w:hAnsi="GHEA Grapalat"/>
          <w:i w:val="0"/>
          <w:sz w:val="24"/>
          <w:szCs w:val="24"/>
        </w:rPr>
        <w:t xml:space="preserve"> </w:t>
      </w:r>
      <w:r w:rsidRPr="00B02E29">
        <w:rPr>
          <w:rFonts w:ascii="GHEA Grapalat" w:hAnsi="GHEA Grapalat"/>
          <w:i w:val="0"/>
          <w:sz w:val="24"/>
          <w:szCs w:val="24"/>
        </w:rPr>
        <w:t>приобретение</w:t>
      </w:r>
      <w:r>
        <w:rPr>
          <w:rFonts w:ascii="GHEA Grapalat" w:hAnsi="GHEA Grapalat"/>
          <w:i w:val="0"/>
          <w:sz w:val="24"/>
          <w:szCs w:val="24"/>
        </w:rPr>
        <w:t xml:space="preserve"> </w:t>
      </w:r>
      <w:r w:rsidRPr="00346823">
        <w:rPr>
          <w:rFonts w:ascii="GHEA Grapalat" w:hAnsi="GHEA Grapalat"/>
          <w:i w:val="0"/>
          <w:sz w:val="24"/>
          <w:szCs w:val="24"/>
        </w:rPr>
        <w:t xml:space="preserve">услуг </w:t>
      </w:r>
      <w:r>
        <w:rPr>
          <w:rFonts w:ascii="GHEA Grapalat" w:hAnsi="GHEA Grapalat"/>
          <w:i w:val="0"/>
          <w:sz w:val="24"/>
          <w:szCs w:val="24"/>
        </w:rPr>
        <w:t xml:space="preserve">по бурению </w:t>
      </w:r>
      <w:r w:rsidRPr="00B02E29">
        <w:rPr>
          <w:rFonts w:ascii="GHEA Grapalat" w:hAnsi="GHEA Grapalat"/>
          <w:i w:val="0"/>
          <w:sz w:val="24"/>
          <w:szCs w:val="24"/>
        </w:rPr>
        <w:t xml:space="preserve"> (далее</w:t>
      </w:r>
      <w:r>
        <w:rPr>
          <w:rFonts w:ascii="GHEA Grapalat" w:hAnsi="GHEA Grapalat"/>
          <w:i w:val="0"/>
          <w:sz w:val="24"/>
          <w:szCs w:val="24"/>
        </w:rPr>
        <w:t xml:space="preserve"> </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также</w:t>
      </w:r>
      <w:r>
        <w:rPr>
          <w:rFonts w:ascii="GHEA Grapalat" w:hAnsi="GHEA Grapalat"/>
          <w:i w:val="0"/>
          <w:sz w:val="24"/>
          <w:szCs w:val="24"/>
        </w:rPr>
        <w:t xml:space="preserve"> </w:t>
      </w:r>
      <w:r w:rsidRPr="00B02E29">
        <w:rPr>
          <w:rFonts w:ascii="GHEA Grapalat" w:hAnsi="GHEA Grapalat"/>
          <w:i w:val="0"/>
          <w:sz w:val="24"/>
          <w:szCs w:val="24"/>
        </w:rPr>
        <w:t>услуга)</w:t>
      </w:r>
      <w:r>
        <w:rPr>
          <w:rFonts w:ascii="GHEA Grapalat" w:hAnsi="GHEA Grapalat"/>
          <w:i w:val="0"/>
          <w:sz w:val="24"/>
          <w:szCs w:val="24"/>
        </w:rPr>
        <w:t xml:space="preserve"> </w:t>
      </w:r>
      <w:r w:rsidRPr="00B02E29">
        <w:rPr>
          <w:rFonts w:ascii="GHEA Grapalat" w:hAnsi="GHEA Grapalat"/>
          <w:i w:val="0"/>
          <w:sz w:val="24"/>
          <w:szCs w:val="24"/>
        </w:rPr>
        <w:t>для</w:t>
      </w:r>
      <w:r>
        <w:rPr>
          <w:rFonts w:ascii="GHEA Grapalat" w:hAnsi="GHEA Grapalat"/>
          <w:i w:val="0"/>
          <w:sz w:val="24"/>
          <w:szCs w:val="24"/>
        </w:rPr>
        <w:t xml:space="preserve"> </w:t>
      </w:r>
      <w:r w:rsidRPr="00B02E29">
        <w:rPr>
          <w:rFonts w:ascii="GHEA Grapalat" w:hAnsi="GHEA Grapalat"/>
          <w:i w:val="0"/>
          <w:sz w:val="24"/>
          <w:szCs w:val="24"/>
        </w:rPr>
        <w:t>нужд</w:t>
      </w:r>
      <w:r>
        <w:rPr>
          <w:rFonts w:ascii="GHEA Grapalat" w:hAnsi="GHEA Grapalat"/>
          <w:i w:val="0"/>
          <w:sz w:val="24"/>
          <w:szCs w:val="24"/>
        </w:rPr>
        <w:t xml:space="preserve"> </w:t>
      </w:r>
      <w:r w:rsidRPr="00092E25">
        <w:rPr>
          <w:rFonts w:ascii="GHEA Grapalat" w:hAnsi="GHEA Grapalat"/>
          <w:i w:val="0"/>
          <w:sz w:val="24"/>
          <w:szCs w:val="24"/>
        </w:rPr>
        <w:t xml:space="preserve"> ЗАО “Ергорсвет”</w:t>
      </w:r>
      <w:r w:rsidRPr="00B02E29">
        <w:rPr>
          <w:rFonts w:ascii="GHEA Grapalat" w:hAnsi="GHEA Grapalat"/>
          <w:i w:val="0"/>
          <w:sz w:val="24"/>
          <w:szCs w:val="24"/>
        </w:rPr>
        <w:t>,</w:t>
      </w:r>
      <w:r>
        <w:rPr>
          <w:rFonts w:ascii="GHEA Grapalat" w:hAnsi="GHEA Grapalat"/>
          <w:i w:val="0"/>
          <w:sz w:val="24"/>
          <w:szCs w:val="24"/>
        </w:rPr>
        <w:t xml:space="preserve"> </w:t>
      </w:r>
      <w:r w:rsidRPr="00B02E29">
        <w:rPr>
          <w:rFonts w:ascii="GHEA Grapalat" w:hAnsi="GHEA Grapalat"/>
          <w:i w:val="0"/>
          <w:sz w:val="24"/>
          <w:szCs w:val="24"/>
        </w:rPr>
        <w:t>которы</w:t>
      </w:r>
      <w:r w:rsidRPr="006D611B">
        <w:rPr>
          <w:rFonts w:ascii="GHEA Grapalat" w:hAnsi="GHEA Grapalat"/>
          <w:i w:val="0"/>
          <w:sz w:val="24"/>
          <w:szCs w:val="24"/>
        </w:rPr>
        <w:t>й</w:t>
      </w:r>
      <w:r>
        <w:rPr>
          <w:rFonts w:ascii="GHEA Grapalat" w:hAnsi="GHEA Grapalat"/>
          <w:i w:val="0"/>
          <w:sz w:val="24"/>
          <w:szCs w:val="24"/>
        </w:rPr>
        <w:t xml:space="preserve"> </w:t>
      </w:r>
      <w:r w:rsidRPr="00B02E29">
        <w:rPr>
          <w:rFonts w:ascii="GHEA Grapalat" w:hAnsi="GHEA Grapalat"/>
          <w:i w:val="0"/>
          <w:sz w:val="24"/>
          <w:szCs w:val="24"/>
        </w:rPr>
        <w:t>сгруппирован</w:t>
      </w:r>
      <w:r>
        <w:rPr>
          <w:rFonts w:ascii="GHEA Grapalat" w:hAnsi="GHEA Grapalat"/>
          <w:i w:val="0"/>
          <w:sz w:val="24"/>
          <w:szCs w:val="24"/>
        </w:rPr>
        <w:t xml:space="preserve"> </w:t>
      </w:r>
      <w:r w:rsidRPr="00B02E29">
        <w:rPr>
          <w:rFonts w:ascii="GHEA Grapalat" w:hAnsi="GHEA Grapalat"/>
          <w:i w:val="0"/>
          <w:sz w:val="24"/>
          <w:szCs w:val="24"/>
        </w:rPr>
        <w:t>в</w:t>
      </w:r>
      <w:r>
        <w:rPr>
          <w:rFonts w:ascii="GHEA Grapalat" w:hAnsi="GHEA Grapalat"/>
          <w:i w:val="0"/>
          <w:sz w:val="24"/>
          <w:szCs w:val="24"/>
        </w:rPr>
        <w:t xml:space="preserve"> </w:t>
      </w:r>
      <w:r w:rsidRPr="00B02E29">
        <w:rPr>
          <w:rFonts w:ascii="GHEA Grapalat" w:hAnsi="GHEA Grapalat"/>
          <w:i w:val="0"/>
          <w:sz w:val="24"/>
          <w:szCs w:val="24"/>
        </w:rPr>
        <w:t>лот</w:t>
      </w:r>
      <w:r>
        <w:rPr>
          <w:rFonts w:ascii="GHEA Grapalat" w:hAnsi="GHEA Grapalat"/>
          <w:i w:val="0"/>
          <w:sz w:val="24"/>
          <w:szCs w:val="24"/>
        </w:rPr>
        <w:t xml:space="preserve"> </w:t>
      </w:r>
      <w:r w:rsidRPr="00B02E29">
        <w:rPr>
          <w:rFonts w:ascii="GHEA Grapalat" w:hAnsi="GHEA Grapalat"/>
          <w:i w:val="0"/>
          <w:sz w:val="24"/>
          <w:szCs w:val="24"/>
        </w:rPr>
        <w:t>"</w:t>
      </w:r>
      <w:r w:rsidRPr="00FC2CAE">
        <w:rPr>
          <w:rFonts w:ascii="GHEA Grapalat" w:hAnsi="GHEA Grapalat"/>
          <w:i w:val="0"/>
          <w:sz w:val="24"/>
          <w:szCs w:val="24"/>
        </w:rPr>
        <w:t>1</w:t>
      </w:r>
      <w:r w:rsidRPr="00B02E29">
        <w:rPr>
          <w:rFonts w:ascii="GHEA Grapalat" w:hAnsi="GHEA Grapalat"/>
          <w:i w:val="0"/>
          <w:sz w:val="24"/>
          <w:szCs w:val="24"/>
        </w:rPr>
        <w:t>":</w:t>
      </w:r>
    </w:p>
    <w:tbl>
      <w:tblPr>
        <w:tblW w:w="10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5"/>
        <w:gridCol w:w="2228"/>
        <w:gridCol w:w="6600"/>
      </w:tblGrid>
      <w:tr w:rsidR="00DF0CEC" w:rsidRPr="009044F1" w:rsidTr="00975F2D">
        <w:trPr>
          <w:jc w:val="center"/>
        </w:trPr>
        <w:tc>
          <w:tcPr>
            <w:tcW w:w="3403" w:type="dxa"/>
            <w:gridSpan w:val="2"/>
            <w:vAlign w:val="center"/>
          </w:tcPr>
          <w:p w:rsidR="00DF0CEC" w:rsidRPr="009044F1" w:rsidRDefault="00DF0CEC" w:rsidP="00975F2D">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DF0CEC" w:rsidRPr="009044F1" w:rsidRDefault="00DF0CEC" w:rsidP="00975F2D">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F0CEC" w:rsidRPr="009044F1" w:rsidTr="00975F2D">
        <w:trPr>
          <w:trHeight w:val="812"/>
          <w:jc w:val="center"/>
        </w:trPr>
        <w:tc>
          <w:tcPr>
            <w:tcW w:w="1175" w:type="dxa"/>
            <w:vAlign w:val="center"/>
          </w:tcPr>
          <w:p w:rsidR="00DF0CEC" w:rsidRPr="009044F1" w:rsidRDefault="00DF0CEC" w:rsidP="00975F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228" w:type="dxa"/>
            <w:vAlign w:val="center"/>
          </w:tcPr>
          <w:p w:rsidR="00DF0CEC" w:rsidRPr="00E361B5" w:rsidRDefault="00DF0CEC" w:rsidP="00975F2D">
            <w:pPr>
              <w:widowControl w:val="0"/>
              <w:jc w:val="center"/>
              <w:rPr>
                <w:rFonts w:ascii="GHEA Grapalat" w:hAnsi="GHEA Grapalat"/>
              </w:rPr>
            </w:pPr>
            <w:r w:rsidRPr="00970424">
              <w:rPr>
                <w:rFonts w:ascii="GHEA Grapalat" w:hAnsi="GHEA Grapalat"/>
                <w:b/>
                <w:i/>
              </w:rPr>
              <w:t>Цена закупки</w:t>
            </w:r>
            <w:r w:rsidRPr="00AD29CE">
              <w:rPr>
                <w:rFonts w:ascii="GHEA Grapalat" w:hAnsi="GHEA Grapalat"/>
              </w:rPr>
              <w:t xml:space="preserve"> драмов РА</w:t>
            </w:r>
          </w:p>
        </w:tc>
        <w:tc>
          <w:tcPr>
            <w:tcW w:w="6600" w:type="dxa"/>
            <w:vMerge/>
            <w:vAlign w:val="center"/>
          </w:tcPr>
          <w:p w:rsidR="00DF0CEC" w:rsidRPr="009044F1" w:rsidRDefault="00DF0CEC" w:rsidP="00975F2D">
            <w:pPr>
              <w:pStyle w:val="BodyTextIndent2"/>
              <w:widowControl w:val="0"/>
              <w:spacing w:after="120" w:line="240" w:lineRule="auto"/>
              <w:ind w:firstLine="0"/>
              <w:rPr>
                <w:rFonts w:ascii="GHEA Grapalat" w:hAnsi="GHEA Grapalat"/>
                <w:sz w:val="24"/>
                <w:szCs w:val="24"/>
                <w:u w:val="single"/>
              </w:rPr>
            </w:pPr>
          </w:p>
        </w:tc>
      </w:tr>
      <w:tr w:rsidR="00DF0CEC" w:rsidRPr="009044F1" w:rsidTr="00975F2D">
        <w:trPr>
          <w:jc w:val="center"/>
        </w:trPr>
        <w:tc>
          <w:tcPr>
            <w:tcW w:w="1175" w:type="dxa"/>
            <w:vAlign w:val="center"/>
          </w:tcPr>
          <w:p w:rsidR="00DF0CEC" w:rsidRPr="009044F1" w:rsidRDefault="00DF0CEC" w:rsidP="00975F2D">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2228" w:type="dxa"/>
            <w:vAlign w:val="center"/>
          </w:tcPr>
          <w:p w:rsidR="00DF0CEC" w:rsidRPr="00D81087" w:rsidRDefault="00DF0CEC" w:rsidP="00BE08C1">
            <w:pPr>
              <w:jc w:val="center"/>
              <w:rPr>
                <w:rFonts w:ascii="GHEA Grapalat" w:hAnsi="GHEA Grapalat"/>
                <w:lang w:val="en-US"/>
              </w:rPr>
            </w:pPr>
            <w:r>
              <w:rPr>
                <w:rFonts w:ascii="Arial LatArm" w:hAnsi="Arial LatArm" w:cs="Arial"/>
                <w:bCs/>
                <w:sz w:val="22"/>
                <w:lang w:val="en-US"/>
              </w:rPr>
              <w:t xml:space="preserve"> </w:t>
            </w:r>
            <w:r>
              <w:rPr>
                <w:rFonts w:ascii="Arial" w:hAnsi="Arial" w:cs="Arial"/>
                <w:bCs/>
                <w:sz w:val="22"/>
              </w:rPr>
              <w:t xml:space="preserve">До   </w:t>
            </w:r>
            <w:r w:rsidR="00BE08C1">
              <w:rPr>
                <w:rFonts w:ascii="Arial LatArm" w:hAnsi="Arial LatArm" w:cs="Arial"/>
                <w:lang w:val="en-US"/>
              </w:rPr>
              <w:t>10500000</w:t>
            </w:r>
          </w:p>
        </w:tc>
        <w:tc>
          <w:tcPr>
            <w:tcW w:w="6600" w:type="dxa"/>
            <w:vAlign w:val="center"/>
          </w:tcPr>
          <w:p w:rsidR="00DF0CEC" w:rsidRPr="00E361B5" w:rsidRDefault="00DF0CEC" w:rsidP="00975F2D">
            <w:pPr>
              <w:pStyle w:val="BodyTextIndent2"/>
              <w:widowControl w:val="0"/>
              <w:spacing w:after="120" w:line="240" w:lineRule="auto"/>
              <w:ind w:firstLine="0"/>
              <w:rPr>
                <w:rFonts w:ascii="GHEA Grapalat" w:hAnsi="GHEA Grapalat"/>
                <w:sz w:val="28"/>
                <w:szCs w:val="24"/>
                <w:u w:val="single"/>
                <w:vertAlign w:val="subscript"/>
              </w:rPr>
            </w:pPr>
            <w:r w:rsidRPr="00EE3B14">
              <w:rPr>
                <w:rFonts w:ascii="Calibri" w:hAnsi="Calibri" w:cs="Calibri"/>
                <w:sz w:val="28"/>
              </w:rPr>
              <w:t>Услуги по бурению</w:t>
            </w:r>
          </w:p>
        </w:tc>
      </w:tr>
    </w:tbl>
    <w:p w:rsidR="00DF0CEC" w:rsidRDefault="00DF0CEC" w:rsidP="00DF0CEC">
      <w:pPr>
        <w:pStyle w:val="BodyTextIndent2"/>
        <w:widowControl w:val="0"/>
        <w:spacing w:after="160" w:line="240" w:lineRule="auto"/>
        <w:ind w:firstLine="567"/>
        <w:rPr>
          <w:rFonts w:ascii="GHEA Grapalat" w:hAnsi="GHEA Grapalat"/>
          <w:sz w:val="24"/>
          <w:szCs w:val="24"/>
        </w:rPr>
      </w:pPr>
    </w:p>
    <w:p w:rsidR="00DF0CEC" w:rsidRPr="00AF4F8A" w:rsidRDefault="00DF0CEC" w:rsidP="00DF0CEC">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F82F42">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DF0CEC" w:rsidRPr="009044F1" w:rsidRDefault="00DF0CEC" w:rsidP="00DF0CE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DF0CEC" w:rsidRPr="006211E3" w:rsidRDefault="00DF0CEC" w:rsidP="00DF0CEC">
      <w:pPr>
        <w:pStyle w:val="BodyTextIndent2"/>
        <w:widowControl w:val="0"/>
        <w:tabs>
          <w:tab w:val="left" w:pos="1134"/>
        </w:tabs>
        <w:spacing w:after="160"/>
        <w:ind w:firstLine="567"/>
        <w:rPr>
          <w:rFonts w:ascii="GHEA Grapalat" w:hAnsi="GHEA Grapalat"/>
          <w:sz w:val="24"/>
          <w:szCs w:val="24"/>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яться</w:t>
      </w:r>
      <w:r w:rsidRPr="006211E3">
        <w:rPr>
          <w:rFonts w:ascii="GHEA Grapalat" w:hAnsi="GHEA Grapalat"/>
          <w:sz w:val="24"/>
          <w:szCs w:val="24"/>
        </w:rPr>
        <w:t>.</w:t>
      </w:r>
    </w:p>
    <w:p w:rsidR="008438B8" w:rsidRDefault="008438B8" w:rsidP="008438B8">
      <w:pPr>
        <w:widowControl w:val="0"/>
        <w:spacing w:after="160"/>
        <w:jc w:val="center"/>
        <w:rPr>
          <w:rFonts w:ascii="GHEA Grapalat" w:hAnsi="GHEA Grapalat"/>
          <w:b/>
        </w:rPr>
      </w:pPr>
    </w:p>
    <w:p w:rsidR="00B8612D" w:rsidRDefault="00B8612D" w:rsidP="00550029">
      <w:pPr>
        <w:widowControl w:val="0"/>
        <w:spacing w:after="160"/>
        <w:jc w:val="center"/>
        <w:rPr>
          <w:rFonts w:ascii="GHEA Grapalat" w:hAnsi="GHEA Grapalat"/>
          <w:b/>
        </w:rPr>
      </w:pPr>
    </w:p>
    <w:p w:rsidR="00BD2C67" w:rsidRPr="001115E9" w:rsidRDefault="00693101" w:rsidP="00550029">
      <w:pPr>
        <w:widowControl w:val="0"/>
        <w:spacing w:after="160"/>
        <w:jc w:val="center"/>
        <w:rPr>
          <w:rFonts w:ascii="GHEA Grapalat" w:hAnsi="GHEA Grapalat"/>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5002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5002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w:t>
      </w:r>
      <w:r w:rsidRPr="009044F1">
        <w:rPr>
          <w:rFonts w:ascii="GHEA Grapalat" w:hAnsi="GHEA Grapalat"/>
        </w:rPr>
        <w:lastRenderedPageBreak/>
        <w:t>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1F0358">
        <w:rPr>
          <w:rFonts w:ascii="GHEA Grapalat" w:hAnsi="GHEA Grapalat"/>
        </w:rPr>
        <w:t>;</w:t>
      </w:r>
    </w:p>
    <w:p w:rsidR="001F0358" w:rsidRDefault="001F0358" w:rsidP="001F035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1F0358" w:rsidRPr="009044F1" w:rsidRDefault="001F0358"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ListParagraph"/>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widowControl w:val="0"/>
        <w:tabs>
          <w:tab w:val="left" w:pos="1134"/>
        </w:tabs>
        <w:ind w:left="66"/>
        <w:contextualSpacing/>
        <w:jc w:val="both"/>
        <w:rPr>
          <w:rFonts w:ascii="GHEA Grapalat" w:hAnsi="GHEA Grapalat" w:cs="Sylfaen"/>
        </w:rPr>
      </w:pPr>
    </w:p>
    <w:p w:rsidR="004004A3" w:rsidRPr="004004A3" w:rsidRDefault="004004A3" w:rsidP="004004A3">
      <w:pPr>
        <w:pStyle w:val="ListParagraph"/>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4004A3" w:rsidRPr="009044F1" w:rsidRDefault="004004A3"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512C7">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512C7" w:rsidRPr="000B29DC">
        <w:rPr>
          <w:rFonts w:ascii="GHEA Grapalat" w:hAnsi="GHEA Grapalat"/>
        </w:rPr>
        <w:t xml:space="preserve">Включение участника в </w:t>
      </w:r>
      <w:r w:rsidR="002512C7">
        <w:rPr>
          <w:rFonts w:ascii="GHEA Grapalat" w:hAnsi="GHEA Grapalat"/>
        </w:rPr>
        <w:t>списки</w:t>
      </w:r>
      <w:r w:rsidR="002512C7" w:rsidRPr="000B29DC">
        <w:rPr>
          <w:rFonts w:ascii="GHEA Grapalat" w:hAnsi="GHEA Grapalat"/>
        </w:rPr>
        <w:t>, предусмотренны</w:t>
      </w:r>
      <w:r w:rsidR="002512C7">
        <w:rPr>
          <w:rFonts w:ascii="GHEA Grapalat" w:hAnsi="GHEA Grapalat"/>
        </w:rPr>
        <w:t>е</w:t>
      </w:r>
      <w:r w:rsidR="002512C7" w:rsidRPr="000B29DC">
        <w:rPr>
          <w:rFonts w:ascii="GHEA Grapalat" w:hAnsi="GHEA Grapalat"/>
        </w:rPr>
        <w:t xml:space="preserve"> пунктом 6 части 1 статьи 6 Закона</w:t>
      </w:r>
      <w:r w:rsidR="002512C7">
        <w:rPr>
          <w:rFonts w:ascii="GHEA Grapalat" w:hAnsi="GHEA Grapalat"/>
        </w:rPr>
        <w:t xml:space="preserve">, а также </w:t>
      </w:r>
      <w:r w:rsidR="002512C7" w:rsidRPr="000F78B8">
        <w:rPr>
          <w:rFonts w:ascii="GHEA Grapalat" w:hAnsi="GHEA Grapalat"/>
        </w:rPr>
        <w:t xml:space="preserve">подпунктом 2 пункта 2 </w:t>
      </w:r>
      <w:r w:rsidR="002512C7">
        <w:rPr>
          <w:rFonts w:ascii="GHEA Grapalat" w:hAnsi="GHEA Grapalat"/>
        </w:rPr>
        <w:t>постановления Правительства РА N</w:t>
      </w:r>
      <w:r w:rsidR="002512C7">
        <w:rPr>
          <w:rFonts w:ascii="GHEA Grapalat" w:hAnsi="GHEA Grapalat"/>
          <w:lang w:val="hy-AM"/>
        </w:rPr>
        <w:t>817-</w:t>
      </w:r>
      <w:r w:rsidR="002512C7">
        <w:rPr>
          <w:rFonts w:ascii="GHEA Grapalat" w:hAnsi="GHEA Grapalat"/>
        </w:rPr>
        <w:t xml:space="preserve">А от </w:t>
      </w:r>
      <w:r w:rsidR="002512C7">
        <w:rPr>
          <w:rFonts w:ascii="GHEA Grapalat" w:hAnsi="GHEA Grapalat"/>
          <w:lang w:val="hy-AM"/>
        </w:rPr>
        <w:t>20.06.2025</w:t>
      </w:r>
      <w:r w:rsidR="002512C7">
        <w:rPr>
          <w:rFonts w:ascii="GHEA Grapalat" w:hAnsi="GHEA Grapalat"/>
        </w:rPr>
        <w:t>г</w:t>
      </w:r>
      <w:r w:rsidR="002512C7"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2512C7">
        <w:rPr>
          <w:rFonts w:ascii="GHEA Grapalat" w:hAnsi="GHEA Grapalat"/>
        </w:rPr>
        <w:t>.</w:t>
      </w:r>
      <w:r w:rsidR="002512C7">
        <w:rPr>
          <w:rFonts w:ascii="GHEA Grapalat" w:hAnsi="GHEA Grapalat"/>
          <w:lang w:val="hy-AM"/>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w:t>
      </w:r>
      <w:r w:rsidR="001125CC" w:rsidRPr="00AC3C74">
        <w:rPr>
          <w:rFonts w:ascii="GHEA Grapalat" w:hAnsi="GHEA Grapalat"/>
        </w:rPr>
        <w:lastRenderedPageBreak/>
        <w:t>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Default="00FE2CCB" w:rsidP="00407DB3">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rsidR="00FE2CCB" w:rsidRPr="00A970FC"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FE2CCB" w:rsidRDefault="00FE2CCB" w:rsidP="00B46D58">
      <w:pPr>
        <w:pStyle w:val="BodyTextIndent2"/>
        <w:widowControl w:val="0"/>
        <w:tabs>
          <w:tab w:val="left" w:pos="1134"/>
        </w:tabs>
        <w:spacing w:after="160" w:line="240" w:lineRule="auto"/>
        <w:ind w:firstLine="567"/>
        <w:rPr>
          <w:rFonts w:ascii="GHEA Grapalat" w:hAnsi="GHEA Grapalat"/>
          <w:sz w:val="24"/>
          <w:szCs w:val="24"/>
        </w:rPr>
      </w:pP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FootnoteReference"/>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D259F2">
        <w:rPr>
          <w:rFonts w:ascii="GHEA Grapalat" w:hAnsi="GHEA Grapalat"/>
          <w:sz w:val="24"/>
          <w:szCs w:val="24"/>
        </w:rPr>
        <w:t>запрос</w:t>
      </w:r>
      <w:r w:rsidR="00D02C20">
        <w:rPr>
          <w:rFonts w:ascii="GHEA Grapalat" w:hAnsi="GHEA Grapalat"/>
          <w:sz w:val="24"/>
          <w:szCs w:val="24"/>
        </w:rPr>
        <w:t xml:space="preserve"> </w:t>
      </w:r>
      <w:r w:rsidR="00D259F2">
        <w:rPr>
          <w:rFonts w:ascii="GHEA Grapalat" w:hAnsi="GHEA Grapalat"/>
          <w:sz w:val="24"/>
          <w:szCs w:val="24"/>
        </w:rPr>
        <w:t>котировок</w:t>
      </w:r>
      <w:r w:rsidRPr="009044F1">
        <w:rPr>
          <w:rFonts w:ascii="GHEA Grapalat" w:hAnsi="GHEA Grapalat"/>
          <w:sz w:val="24"/>
          <w:szCs w:val="24"/>
        </w:rPr>
        <w:t>.</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w:t>
      </w:r>
      <w:r w:rsidRPr="00437ADC">
        <w:rPr>
          <w:rFonts w:ascii="GHEA Grapalat" w:hAnsi="GHEA Grapalat"/>
          <w:b/>
          <w:sz w:val="24"/>
          <w:szCs w:val="24"/>
        </w:rPr>
        <w:t>по адресу РА г.</w:t>
      </w:r>
      <w:r w:rsidRPr="000207F0">
        <w:rPr>
          <w:rFonts w:ascii="GHEA Grapalat" w:hAnsi="GHEA Grapalat"/>
          <w:b/>
          <w:sz w:val="24"/>
          <w:szCs w:val="24"/>
        </w:rPr>
        <w:t xml:space="preserve"> </w:t>
      </w:r>
      <w:r w:rsidRPr="00437ADC">
        <w:rPr>
          <w:rFonts w:ascii="GHEA Grapalat" w:hAnsi="GHEA Grapalat"/>
          <w:b/>
          <w:sz w:val="24"/>
          <w:szCs w:val="24"/>
        </w:rPr>
        <w:t>Ереван, ул. Бузанда 1/4, не позднее, чем 1</w:t>
      </w:r>
      <w:r w:rsidRPr="009C5B38">
        <w:rPr>
          <w:rFonts w:ascii="GHEA Grapalat" w:hAnsi="GHEA Grapalat"/>
          <w:b/>
          <w:sz w:val="24"/>
          <w:szCs w:val="24"/>
        </w:rPr>
        <w:t>1</w:t>
      </w:r>
      <w:r>
        <w:rPr>
          <w:rFonts w:ascii="GHEA Grapalat" w:hAnsi="GHEA Grapalat"/>
          <w:b/>
          <w:sz w:val="24"/>
          <w:szCs w:val="24"/>
        </w:rPr>
        <w:t xml:space="preserve">:00  часов </w:t>
      </w:r>
      <w:r w:rsidRPr="009C5B38">
        <w:rPr>
          <w:rFonts w:ascii="GHEA Grapalat" w:hAnsi="GHEA Grapalat"/>
          <w:b/>
          <w:sz w:val="24"/>
          <w:szCs w:val="24"/>
        </w:rPr>
        <w:t>7</w:t>
      </w:r>
      <w:r w:rsidRPr="00437ADC">
        <w:rPr>
          <w:rFonts w:ascii="GHEA Grapalat" w:hAnsi="GHEA Grapalat"/>
          <w:b/>
          <w:sz w:val="24"/>
          <w:szCs w:val="24"/>
        </w:rPr>
        <w:t xml:space="preserve">-го дня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91020C" w:rsidRDefault="0091020C" w:rsidP="0091020C">
      <w:pPr>
        <w:pStyle w:val="BodyTextIndent2"/>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E835FC">
        <w:rPr>
          <w:rFonts w:ascii="GHEA Grapalat" w:hAnsi="GHEA Grapalat"/>
          <w:sz w:val="24"/>
          <w:szCs w:val="24"/>
        </w:rPr>
        <w:t>Нарине Абраамян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B46D58">
      <w:pPr>
        <w:pStyle w:val="BodyTextIndent2"/>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2A6BE3" w:rsidRDefault="008E58A2" w:rsidP="002A6BE3">
      <w:pPr>
        <w:pStyle w:val="norm"/>
        <w:widowControl w:val="0"/>
        <w:tabs>
          <w:tab w:val="left" w:pos="426"/>
        </w:tabs>
        <w:spacing w:line="240" w:lineRule="auto"/>
        <w:ind w:firstLine="284"/>
        <w:rPr>
          <w:rFonts w:ascii="GHEA Grapalat" w:hAnsi="GHEA Grapalat" w:cs="Sylfaen"/>
          <w:b/>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2A6BE3" w:rsidRPr="002A6BE3">
        <w:rPr>
          <w:rFonts w:ascii="GHEA Grapalat" w:hAnsi="GHEA Grapalat"/>
          <w:b/>
          <w:sz w:val="24"/>
          <w:szCs w:val="24"/>
        </w:rPr>
        <w:t>утве</w:t>
      </w:r>
      <w:r w:rsidR="007D6FEC">
        <w:rPr>
          <w:rFonts w:ascii="GHEA Grapalat" w:hAnsi="GHEA Grapalat"/>
          <w:b/>
          <w:sz w:val="24"/>
          <w:szCs w:val="24"/>
        </w:rPr>
        <w:t>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w:t>
      </w:r>
      <w:r>
        <w:rPr>
          <w:rFonts w:ascii="GHEA Grapalat" w:hAnsi="GHEA Grapalat" w:cs="Sylfaen"/>
          <w:sz w:val="24"/>
          <w:szCs w:val="24"/>
        </w:rPr>
        <w:lastRenderedPageBreak/>
        <w:t>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416546" w:rsidRDefault="00416546"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5692C" w:rsidRDefault="0085692C" w:rsidP="00A9098A">
      <w:pPr>
        <w:widowControl w:val="0"/>
        <w:spacing w:after="160"/>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85692C" w:rsidRPr="00AD29CE" w:rsidRDefault="0085692C" w:rsidP="0085692C">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w:t>
      </w:r>
      <w:r w:rsidRPr="007B4189">
        <w:rPr>
          <w:rFonts w:ascii="GHEA Grapalat" w:hAnsi="GHEA Grapalat"/>
          <w:b/>
          <w:sz w:val="24"/>
          <w:szCs w:val="24"/>
        </w:rPr>
        <w:t>на "</w:t>
      </w:r>
      <w:r w:rsidRPr="009C5B38">
        <w:rPr>
          <w:rFonts w:ascii="GHEA Grapalat" w:hAnsi="GHEA Grapalat"/>
          <w:b/>
          <w:sz w:val="24"/>
          <w:szCs w:val="24"/>
        </w:rPr>
        <w:t>7</w:t>
      </w:r>
      <w:r w:rsidRPr="007B4189">
        <w:rPr>
          <w:rFonts w:ascii="GHEA Grapalat" w:hAnsi="GHEA Grapalat"/>
          <w:b/>
          <w:sz w:val="24"/>
          <w:szCs w:val="24"/>
        </w:rPr>
        <w:t>"-ой день в "1</w:t>
      </w:r>
      <w:r w:rsidRPr="009C5B38">
        <w:rPr>
          <w:rFonts w:ascii="GHEA Grapalat" w:hAnsi="GHEA Grapalat"/>
          <w:b/>
          <w:sz w:val="24"/>
          <w:szCs w:val="24"/>
        </w:rPr>
        <w:t>1</w:t>
      </w:r>
      <w:r w:rsidRPr="007B4189">
        <w:rPr>
          <w:rFonts w:ascii="GHEA Grapalat" w:hAnsi="GHEA Grapalat"/>
          <w:b/>
          <w:sz w:val="24"/>
          <w:szCs w:val="24"/>
        </w:rPr>
        <w:t>:00"</w:t>
      </w:r>
      <w:r w:rsidRPr="00AD29CE">
        <w:rPr>
          <w:rFonts w:ascii="GHEA Grapalat" w:hAnsi="GHEA Grapalat"/>
          <w:sz w:val="24"/>
          <w:szCs w:val="24"/>
        </w:rPr>
        <w:t xml:space="preserve">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0085692C"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85692C" w:rsidRPr="00373656">
        <w:rPr>
          <w:rFonts w:ascii="GHEA Grapalat" w:hAnsi="GHEA Grapalat"/>
          <w:i w:val="0"/>
          <w:sz w:val="24"/>
          <w:szCs w:val="24"/>
        </w:rPr>
        <w:t xml:space="preserve">данного дня </w:t>
      </w:r>
      <w:r w:rsidR="0085692C" w:rsidRPr="00CC0352">
        <w:rPr>
          <w:rFonts w:ascii="GHEA Grapalat" w:hAnsi="GHEA Grapalat"/>
          <w:b/>
          <w:i w:val="0"/>
          <w:sz w:val="24"/>
          <w:szCs w:val="24"/>
        </w:rPr>
        <w:t>ЦБ Армении</w:t>
      </w:r>
      <w:r w:rsidR="0085692C" w:rsidRPr="00644850">
        <w:rPr>
          <w:rFonts w:ascii="GHEA Grapalat" w:hAnsi="GHEA Grapalat"/>
          <w:i w:val="0"/>
          <w:sz w:val="24"/>
          <w:szCs w:val="24"/>
        </w:rPr>
        <w:t xml:space="preserve"> </w:t>
      </w:r>
      <w:r w:rsidR="00A75726">
        <w:rPr>
          <w:rStyle w:val="FootnoteReference"/>
          <w:rFonts w:ascii="GHEA Grapalat" w:hAnsi="GHEA Grapalat"/>
          <w:i w:val="0"/>
          <w:sz w:val="24"/>
          <w:szCs w:val="24"/>
        </w:rPr>
        <w:footnoteReference w:customMarkFollows="1" w:id="2"/>
        <w:t>9</w:t>
      </w:r>
      <w:r w:rsidR="00A01157">
        <w:rPr>
          <w:rFonts w:ascii="GHEA Grapalat" w:hAnsi="GHEA Grapalat"/>
          <w:i w:val="0"/>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 xml:space="preserve">купки, и заключения соглашения между </w:t>
      </w:r>
      <w:r w:rsidRPr="009775E8">
        <w:rPr>
          <w:rFonts w:ascii="GHEA Grapalat" w:hAnsi="GHEA Grapalat"/>
          <w:sz w:val="24"/>
          <w:szCs w:val="24"/>
        </w:rPr>
        <w:lastRenderedPageBreak/>
        <w:t>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A1685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D52C89">
        <w:rPr>
          <w:rFonts w:ascii="Arial" w:hAnsi="Arial" w:cs="Arial"/>
        </w:rPr>
        <w:t>включая</w:t>
      </w:r>
      <w:r w:rsidR="00E72FA5">
        <w:rPr>
          <w:rFonts w:ascii="Arial" w:hAnsi="Arial" w:cs="Arial"/>
        </w:rPr>
        <w:t xml:space="preserve"> случа</w:t>
      </w:r>
      <w:r w:rsidR="00D52C89">
        <w:rPr>
          <w:rFonts w:ascii="Arial" w:hAnsi="Arial" w:cs="Arial"/>
        </w:rPr>
        <w:t>й</w:t>
      </w:r>
      <w:r w:rsidR="00E72FA5">
        <w:rPr>
          <w:rFonts w:ascii="Arial" w:hAnsi="Arial" w:cs="Arial"/>
        </w:rPr>
        <w:t>,</w:t>
      </w:r>
      <w:r w:rsidR="00E72FA5" w:rsidRPr="00F8703D">
        <w:t xml:space="preserve"> </w:t>
      </w:r>
      <w:r w:rsidR="00E72FA5" w:rsidRPr="00BB0C4D">
        <w:rPr>
          <w:rFonts w:ascii="GHEA Grapalat" w:hAnsi="GHEA Grapalat"/>
          <w:sz w:val="24"/>
          <w:szCs w:val="24"/>
        </w:rPr>
        <w:t xml:space="preserve">когда лицо, включённое в список, предусмотренный подпунктом 2 пункта 2 постановления  Правительства РА от </w:t>
      </w:r>
      <w:r w:rsidR="00E72FA5" w:rsidRPr="00A16851">
        <w:rPr>
          <w:rFonts w:ascii="GHEA Grapalat" w:hAnsi="GHEA Grapalat"/>
          <w:sz w:val="24"/>
          <w:szCs w:val="24"/>
        </w:rPr>
        <w:t>20.06.2025 № 817-А, предлагается участником в качестве агента / исполнителя /</w:t>
      </w:r>
      <w:r w:rsidR="00E72FA5" w:rsidRPr="00A16851">
        <w:rPr>
          <w:rFonts w:ascii="GHEA Grapalat" w:hAnsi="GHEA Grapalat"/>
          <w:sz w:val="24"/>
          <w:szCs w:val="24"/>
          <w:lang w:val="hy-AM"/>
        </w:rPr>
        <w:t xml:space="preserve">, </w:t>
      </w:r>
      <w:r w:rsidR="0057264D" w:rsidRPr="00A16851">
        <w:rPr>
          <w:rFonts w:ascii="GHEA Grapalat" w:hAnsi="GHEA Grapalat"/>
          <w:sz w:val="24"/>
          <w:szCs w:val="24"/>
        </w:rPr>
        <w:t xml:space="preserve">то </w:t>
      </w:r>
      <w:r w:rsidR="00A16851" w:rsidRPr="00A16851">
        <w:rPr>
          <w:rFonts w:ascii="GHEA Grapalat" w:hAnsi="GHEA Grapalat" w:cs="Calibri"/>
          <w:sz w:val="24"/>
          <w:szCs w:val="24"/>
        </w:rPr>
        <w:t>комиссия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приостанавливает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заседание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один</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рабочий</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секретарь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комиссии</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тот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же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день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уведомляет</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участника</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об</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этом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электронном</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виде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предлагая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устранить</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несоответствие</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до</w:t>
      </w:r>
      <w:r w:rsidR="00A16851" w:rsidRPr="00A16851">
        <w:rPr>
          <w:rFonts w:ascii="GHEA Grapalat" w:hAnsi="GHEA Grapalat"/>
          <w:sz w:val="24"/>
          <w:szCs w:val="24"/>
        </w:rPr>
        <w:t xml:space="preserve"> </w:t>
      </w:r>
      <w:r w:rsidR="00A16851" w:rsidRPr="00A16851">
        <w:rPr>
          <w:rFonts w:ascii="GHEA Grapalat" w:hAnsi="GHEA Grapalat" w:cs="Calibri"/>
          <w:sz w:val="24"/>
          <w:szCs w:val="24"/>
        </w:rPr>
        <w:t>окончания</w:t>
      </w:r>
      <w:r w:rsidR="00A16851" w:rsidRPr="00A16851">
        <w:rPr>
          <w:rFonts w:ascii="GHEA Grapalat" w:hAnsi="GHEA Grapalat"/>
          <w:sz w:val="24"/>
          <w:szCs w:val="24"/>
        </w:rPr>
        <w:t xml:space="preserve"> </w:t>
      </w:r>
      <w:r w:rsidR="00A16851" w:rsidRPr="00A16851">
        <w:rPr>
          <w:rFonts w:ascii="GHEA Grapalat" w:hAnsi="GHEA Grapalat" w:cs="Calibri"/>
          <w:sz w:val="24"/>
          <w:szCs w:val="24"/>
        </w:rPr>
        <w:t>срока</w:t>
      </w:r>
      <w:r w:rsidR="00A16851" w:rsidRPr="00A16851">
        <w:rPr>
          <w:rFonts w:ascii="GHEA Grapalat" w:hAnsi="GHEA Grapalat"/>
          <w:sz w:val="24"/>
          <w:szCs w:val="24"/>
        </w:rPr>
        <w:t xml:space="preserve"> </w:t>
      </w:r>
      <w:r w:rsidRPr="00A16851">
        <w:rPr>
          <w:rFonts w:ascii="GHEA Grapalat" w:hAnsi="GHEA Grapalat"/>
          <w:sz w:val="24"/>
          <w:szCs w:val="24"/>
        </w:rPr>
        <w:t>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EE6564" w:rsidRPr="00AA7117" w:rsidRDefault="00EE6564" w:rsidP="00EE6564">
      <w:pPr>
        <w:pStyle w:val="norm"/>
        <w:widowControl w:val="0"/>
        <w:tabs>
          <w:tab w:val="left" w:pos="1134"/>
        </w:tabs>
        <w:spacing w:after="160" w:line="240" w:lineRule="auto"/>
        <w:ind w:firstLine="567"/>
        <w:rPr>
          <w:rFonts w:ascii="GHEA Grapalat" w:hAnsi="GHEA Grapalat" w:cs="Sylfaen"/>
          <w:sz w:val="24"/>
          <w:szCs w:val="24"/>
        </w:rPr>
      </w:pPr>
      <w:r w:rsidRPr="00BB0C4D">
        <w:rPr>
          <w:rFonts w:ascii="GHEA Grapalat" w:hAnsi="GHEA Grapalat" w:cs="Sylfaen"/>
          <w:sz w:val="24"/>
          <w:szCs w:val="24"/>
        </w:rPr>
        <w:t>8.8.1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607FB0" w:rsidRPr="00E533E5">
        <w:rPr>
          <w:rFonts w:ascii="GHEA Grapalat" w:hAnsi="GHEA Grapalat"/>
        </w:rPr>
        <w:t xml:space="preserve"> </w:t>
      </w:r>
      <w:r w:rsidR="00607FB0">
        <w:rPr>
          <w:rFonts w:ascii="GHEA Grapalat" w:hAnsi="GHEA Grapalat"/>
        </w:rPr>
        <w:t xml:space="preserve">в течение пяти рабочих дней, </w:t>
      </w:r>
      <w:r w:rsidR="00607FB0">
        <w:rPr>
          <w:rStyle w:val="ezkurwreuab5ozgtqnkl"/>
          <w:rFonts w:ascii="GHEA Grapalat" w:hAnsi="GHEA Grapalat"/>
        </w:rPr>
        <w:t>следующих</w:t>
      </w:r>
      <w:r w:rsidR="00607FB0">
        <w:rPr>
          <w:rFonts w:ascii="GHEA Grapalat" w:hAnsi="GHEA Grapalat"/>
        </w:rPr>
        <w:t xml:space="preserve"> </w:t>
      </w:r>
      <w:r w:rsidR="00607FB0">
        <w:rPr>
          <w:rStyle w:val="ezkurwreuab5ozgtqnkl"/>
          <w:rFonts w:ascii="GHEA Grapalat" w:hAnsi="GHEA Grapalat"/>
        </w:rPr>
        <w:t>за днем</w:t>
      </w:r>
      <w:r w:rsidR="00607FB0">
        <w:rPr>
          <w:rFonts w:ascii="GHEA Grapalat" w:hAnsi="GHEA Grapalat"/>
        </w:rPr>
        <w:t xml:space="preserve"> </w:t>
      </w:r>
      <w:r w:rsidR="00607FB0">
        <w:rPr>
          <w:rStyle w:val="ezkurwreuab5ozgtqnkl"/>
          <w:rFonts w:ascii="GHEA Grapalat" w:hAnsi="GHEA Grapalat"/>
        </w:rPr>
        <w:t>получения</w:t>
      </w:r>
      <w:r w:rsidR="00607FB0">
        <w:rPr>
          <w:rFonts w:ascii="GHEA Grapalat" w:hAnsi="GHEA Grapalat"/>
        </w:rPr>
        <w:t xml:space="preserve"> </w:t>
      </w:r>
      <w:r w:rsidR="00607FB0">
        <w:rPr>
          <w:rStyle w:val="ezkurwreuab5ozgtqnkl"/>
          <w:rFonts w:ascii="GHEA Grapalat" w:hAnsi="GHEA Grapalat"/>
        </w:rPr>
        <w:t>решения</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ListParagraph"/>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0C0CD9" w:rsidRDefault="00C61E94" w:rsidP="00B46D58">
      <w:pPr>
        <w:widowControl w:val="0"/>
        <w:tabs>
          <w:tab w:val="left" w:pos="1276"/>
        </w:tabs>
        <w:spacing w:after="160"/>
        <w:ind w:firstLine="567"/>
        <w:jc w:val="both"/>
        <w:rPr>
          <w:rFonts w:ascii="GHEA Grapalat" w:hAnsi="GHEA Grapalat" w:cs="Sylfaen"/>
        </w:rPr>
      </w:pPr>
      <w:r w:rsidRPr="0087724F">
        <w:rPr>
          <w:rFonts w:ascii="GHEA Grapalat" w:hAnsi="GHEA Grapalat" w:cs="Sylfaen"/>
        </w:rPr>
        <w:lastRenderedPageBreak/>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000C0CD9">
        <w:rPr>
          <w:rFonts w:ascii="GHEA Grapalat" w:hAnsi="GHEA Grapalat" w:cs="Sylfaen"/>
        </w:rPr>
        <w:t>:</w:t>
      </w:r>
    </w:p>
    <w:p w:rsidR="006D55DC" w:rsidRDefault="000C0CD9" w:rsidP="00B46D58">
      <w:pPr>
        <w:widowControl w:val="0"/>
        <w:tabs>
          <w:tab w:val="left" w:pos="1276"/>
        </w:tabs>
        <w:spacing w:after="160"/>
        <w:ind w:firstLine="567"/>
        <w:jc w:val="both"/>
        <w:rPr>
          <w:rFonts w:ascii="GHEA Grapalat" w:hAnsi="GHEA Grapalat" w:cs="Sylfaen"/>
        </w:rPr>
      </w:pPr>
      <w:r>
        <w:rPr>
          <w:rFonts w:ascii="GHEA Grapalat" w:hAnsi="GHEA Grapalat" w:cs="Sylfaen"/>
        </w:rPr>
        <w:t>-</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заявление</w:t>
      </w:r>
      <w:r w:rsidR="00C61E94" w:rsidRPr="0087724F">
        <w:rPr>
          <w:rFonts w:ascii="GHEA Grapalat" w:hAnsi="GHEA Grapalat" w:cs="Sylfaen"/>
        </w:rPr>
        <w:t>-</w:t>
      </w:r>
      <w:r w:rsidR="00C61E94" w:rsidRPr="0087724F">
        <w:rPr>
          <w:rFonts w:ascii="GHEA Grapalat" w:hAnsi="GHEA Grapalat" w:cs="Sylfaen" w:hint="eastAsia"/>
        </w:rPr>
        <w:t>объявление</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праве</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участие</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квалифицируется</w:t>
      </w:r>
      <w:r w:rsidR="00C61E94" w:rsidRPr="0087724F">
        <w:rPr>
          <w:rFonts w:ascii="GHEA Grapalat" w:hAnsi="GHEA Grapalat" w:cs="Sylfaen"/>
        </w:rPr>
        <w:t xml:space="preserve"> </w:t>
      </w:r>
      <w:r w:rsidR="00C61E94" w:rsidRPr="0087724F">
        <w:rPr>
          <w:rFonts w:ascii="GHEA Grapalat" w:hAnsi="GHEA Grapalat" w:cs="Sylfaen" w:hint="eastAsia"/>
        </w:rPr>
        <w:t>как</w:t>
      </w:r>
      <w:r w:rsidR="00C61E94" w:rsidRPr="0087724F">
        <w:rPr>
          <w:rFonts w:ascii="GHEA Grapalat" w:hAnsi="GHEA Grapalat" w:cs="Sylfaen"/>
        </w:rPr>
        <w:t xml:space="preserve"> </w:t>
      </w:r>
      <w:r w:rsidR="00C61E94" w:rsidRPr="0087724F">
        <w:rPr>
          <w:rFonts w:ascii="GHEA Grapalat" w:hAnsi="GHEA Grapalat" w:cs="Sylfaen" w:hint="eastAsia"/>
        </w:rPr>
        <w:t>несоответствующее</w:t>
      </w:r>
      <w:r w:rsidR="00C61E94" w:rsidRPr="0087724F">
        <w:rPr>
          <w:rFonts w:ascii="GHEA Grapalat" w:hAnsi="GHEA Grapalat" w:cs="Sylfaen"/>
        </w:rPr>
        <w:t xml:space="preserve"> </w:t>
      </w:r>
      <w:r w:rsidR="00C61E94" w:rsidRPr="0087724F">
        <w:rPr>
          <w:rFonts w:ascii="GHEA Grapalat" w:hAnsi="GHEA Grapalat" w:cs="Sylfaen" w:hint="eastAsia"/>
        </w:rPr>
        <w:t>действительности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предусмотренные</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C61E94" w:rsidRPr="0087724F">
        <w:rPr>
          <w:rFonts w:ascii="GHEA Grapalat" w:hAnsi="GHEA Grapalat" w:cs="Sylfaen" w:hint="eastAsia"/>
        </w:rPr>
        <w:t>документы</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порядке</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сроки</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установленные</w:t>
      </w:r>
      <w:r w:rsidR="00C61E94" w:rsidRPr="0087724F">
        <w:rPr>
          <w:rFonts w:ascii="GHEA Grapalat" w:hAnsi="GHEA Grapalat" w:cs="Sylfaen"/>
        </w:rPr>
        <w:t xml:space="preserve"> </w:t>
      </w:r>
      <w:r w:rsidR="00C61E94" w:rsidRPr="0087724F">
        <w:rPr>
          <w:rFonts w:ascii="GHEA Grapalat" w:hAnsi="GHEA Grapalat" w:cs="Sylfaen" w:hint="eastAsia"/>
        </w:rPr>
        <w:t>настоящим</w:t>
      </w:r>
      <w:r w:rsidR="00C61E94" w:rsidRPr="0087724F">
        <w:rPr>
          <w:rFonts w:ascii="GHEA Grapalat" w:hAnsi="GHEA Grapalat" w:cs="Sylfaen"/>
        </w:rPr>
        <w:t xml:space="preserve"> </w:t>
      </w:r>
      <w:r w:rsidR="00C61E94" w:rsidRPr="0087724F">
        <w:rPr>
          <w:rFonts w:ascii="GHEA Grapalat" w:hAnsi="GHEA Grapalat" w:cs="Sylfaen" w:hint="eastAsia"/>
        </w:rPr>
        <w:t>приглашением</w:t>
      </w:r>
      <w:r w:rsidR="00C61E94" w:rsidRPr="0087724F">
        <w:rPr>
          <w:rFonts w:ascii="GHEA Grapalat" w:hAnsi="GHEA Grapalat" w:cs="Sylfaen"/>
        </w:rPr>
        <w:t xml:space="preserve">, </w:t>
      </w:r>
      <w:r w:rsidR="006E41A6">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Pr>
          <w:rFonts w:ascii="GHEA Grapalat" w:hAnsi="GHEA Grapalat" w:cs="Sylfaen"/>
        </w:rPr>
        <w:t xml:space="preserve"> </w:t>
      </w:r>
      <w:r w:rsidRPr="00BB0C4D">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cs="Sylfaen"/>
        </w:rPr>
        <w:t xml:space="preserve">субподрядчика,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отобранный</w:t>
      </w:r>
      <w:r w:rsidR="00C61E94" w:rsidRPr="0087724F">
        <w:rPr>
          <w:rFonts w:ascii="GHEA Grapalat" w:hAnsi="GHEA Grapalat" w:cs="Sylfaen"/>
        </w:rPr>
        <w:t xml:space="preserve"> </w:t>
      </w:r>
      <w:r w:rsidR="00C61E94" w:rsidRPr="0087724F">
        <w:rPr>
          <w:rFonts w:ascii="GHEA Grapalat" w:hAnsi="GHEA Grapalat" w:cs="Sylfaen" w:hint="eastAsia"/>
        </w:rPr>
        <w:t>участник</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представляет</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если</w:t>
      </w:r>
      <w:r w:rsidR="00C61E94" w:rsidRPr="0087724F">
        <w:rPr>
          <w:rFonts w:ascii="GHEA Grapalat" w:hAnsi="GHEA Grapalat" w:cs="Sylfaen"/>
        </w:rPr>
        <w:t xml:space="preserve"> </w:t>
      </w:r>
      <w:r w:rsidR="00C61E94" w:rsidRPr="0087724F">
        <w:rPr>
          <w:rFonts w:ascii="GHEA Grapalat" w:hAnsi="GHEA Grapalat" w:cs="Sylfaen" w:hint="eastAsia"/>
        </w:rPr>
        <w:t>процедура</w:t>
      </w:r>
      <w:r w:rsidR="00C61E94" w:rsidRPr="0087724F">
        <w:rPr>
          <w:rFonts w:ascii="GHEA Grapalat" w:hAnsi="GHEA Grapalat" w:cs="Sylfaen"/>
        </w:rPr>
        <w:t xml:space="preserve"> </w:t>
      </w:r>
      <w:r w:rsidR="00C61E94" w:rsidRPr="0087724F">
        <w:rPr>
          <w:rFonts w:ascii="GHEA Grapalat" w:hAnsi="GHEA Grapalat" w:cs="Sylfaen" w:hint="eastAsia"/>
        </w:rPr>
        <w:t>организована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соответствии</w:t>
      </w:r>
      <w:r w:rsidR="00C61E94" w:rsidRPr="0087724F">
        <w:rPr>
          <w:rFonts w:ascii="GHEA Grapalat" w:hAnsi="GHEA Grapalat" w:cs="Sylfaen"/>
        </w:rPr>
        <w:t xml:space="preserve"> </w:t>
      </w:r>
      <w:r w:rsidR="00C61E94" w:rsidRPr="0087724F">
        <w:rPr>
          <w:rFonts w:ascii="GHEA Grapalat" w:hAnsi="GHEA Grapalat" w:cs="Sylfaen" w:hint="eastAsia"/>
        </w:rPr>
        <w:t>с</w:t>
      </w:r>
      <w:r w:rsidR="00C61E94" w:rsidRPr="0087724F">
        <w:rPr>
          <w:rFonts w:ascii="GHEA Grapalat" w:hAnsi="GHEA Grapalat" w:cs="Sylfaen"/>
        </w:rPr>
        <w:t xml:space="preserve"> </w:t>
      </w:r>
      <w:r w:rsidR="00C61E94" w:rsidRPr="0087724F">
        <w:rPr>
          <w:rFonts w:ascii="GHEA Grapalat" w:hAnsi="GHEA Grapalat" w:cs="Sylfaen" w:hint="eastAsia"/>
        </w:rPr>
        <w:t>нормами</w:t>
      </w:r>
      <w:r w:rsidR="00C61E94" w:rsidRPr="0087724F">
        <w:rPr>
          <w:rFonts w:ascii="GHEA Grapalat" w:hAnsi="GHEA Grapalat" w:cs="Sylfaen"/>
        </w:rPr>
        <w:t xml:space="preserve">, </w:t>
      </w:r>
      <w:r w:rsidR="00C61E94" w:rsidRPr="0087724F">
        <w:rPr>
          <w:rFonts w:ascii="GHEA Grapalat" w:hAnsi="GHEA Grapalat" w:cs="Sylfaen" w:hint="eastAsia"/>
        </w:rPr>
        <w:t>предусмотренным</w:t>
      </w:r>
      <w:r w:rsidR="00C61E94" w:rsidRPr="0087724F">
        <w:rPr>
          <w:rFonts w:ascii="GHEA Grapalat" w:hAnsi="GHEA Grapalat" w:cs="Sylfaen"/>
        </w:rPr>
        <w:t xml:space="preserve"> </w:t>
      </w:r>
      <w:r w:rsidR="00C61E94" w:rsidRPr="0087724F">
        <w:rPr>
          <w:rFonts w:ascii="GHEA Grapalat" w:hAnsi="GHEA Grapalat" w:cs="Sylfaen" w:hint="eastAsia"/>
        </w:rPr>
        <w:t>частью</w:t>
      </w:r>
      <w:r w:rsidR="00C61E94" w:rsidRPr="0087724F">
        <w:rPr>
          <w:rFonts w:ascii="GHEA Grapalat" w:hAnsi="GHEA Grapalat" w:cs="Sylfaen"/>
        </w:rPr>
        <w:t xml:space="preserve"> 6 </w:t>
      </w:r>
      <w:r w:rsidR="00C61E94" w:rsidRPr="0087724F">
        <w:rPr>
          <w:rFonts w:ascii="GHEA Grapalat" w:hAnsi="GHEA Grapalat" w:cs="Sylfaen" w:hint="eastAsia"/>
        </w:rPr>
        <w:t>статьи</w:t>
      </w:r>
      <w:r w:rsidR="00C61E94" w:rsidRPr="0087724F">
        <w:rPr>
          <w:rFonts w:ascii="GHEA Grapalat" w:hAnsi="GHEA Grapalat" w:cs="Sylfaen"/>
        </w:rPr>
        <w:t xml:space="preserve"> 15 </w:t>
      </w:r>
      <w:r w:rsidR="00C61E94" w:rsidRPr="0087724F">
        <w:rPr>
          <w:rFonts w:ascii="GHEA Grapalat" w:hAnsi="GHEA Grapalat" w:cs="Sylfaen" w:hint="eastAsia"/>
        </w:rPr>
        <w:t>Закона</w:t>
      </w:r>
      <w:r w:rsidR="00C61E94" w:rsidRPr="0087724F">
        <w:rPr>
          <w:rFonts w:ascii="GHEA Grapalat" w:hAnsi="GHEA Grapalat" w:cs="Sylfaen"/>
        </w:rPr>
        <w:t xml:space="preserve"> </w:t>
      </w:r>
      <w:r w:rsidR="00C61E94" w:rsidRPr="0087724F">
        <w:rPr>
          <w:rFonts w:ascii="GHEA Grapalat" w:hAnsi="GHEA Grapalat" w:cs="Sylfaen" w:hint="eastAsia"/>
        </w:rPr>
        <w:t>РА</w:t>
      </w:r>
      <w:r w:rsidR="00C61E94" w:rsidRPr="0087724F">
        <w:rPr>
          <w:rFonts w:ascii="GHEA Grapalat" w:hAnsi="GHEA Grapalat" w:cs="Sylfaen"/>
        </w:rPr>
        <w:t xml:space="preserve"> "</w:t>
      </w:r>
      <w:r w:rsidR="00C61E94" w:rsidRPr="0087724F">
        <w:rPr>
          <w:rFonts w:ascii="GHEA Grapalat" w:hAnsi="GHEA Grapalat" w:cs="Sylfaen" w:hint="eastAsia"/>
        </w:rPr>
        <w:t>О</w:t>
      </w:r>
      <w:r w:rsidR="00C61E94" w:rsidRPr="0087724F">
        <w:rPr>
          <w:rFonts w:ascii="GHEA Grapalat" w:hAnsi="GHEA Grapalat" w:cs="Sylfaen"/>
        </w:rPr>
        <w:t xml:space="preserve"> </w:t>
      </w:r>
      <w:r w:rsidR="00C61E94" w:rsidRPr="0087724F">
        <w:rPr>
          <w:rFonts w:ascii="GHEA Grapalat" w:hAnsi="GHEA Grapalat" w:cs="Sylfaen" w:hint="eastAsia"/>
        </w:rPr>
        <w:t>закупках</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результате</w:t>
      </w:r>
      <w:r w:rsidR="00C61E94" w:rsidRPr="0087724F">
        <w:rPr>
          <w:rFonts w:ascii="GHEA Grapalat" w:hAnsi="GHEA Grapalat" w:cs="Sylfaen"/>
        </w:rPr>
        <w:t xml:space="preserve"> </w:t>
      </w:r>
      <w:r w:rsidR="00C61E94" w:rsidRPr="0087724F">
        <w:rPr>
          <w:rFonts w:ascii="GHEA Grapalat" w:hAnsi="GHEA Grapalat" w:cs="Sylfaen" w:hint="eastAsia"/>
        </w:rPr>
        <w:t>этого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целях</w:t>
      </w:r>
      <w:r w:rsidR="00C61E94" w:rsidRPr="0087724F">
        <w:rPr>
          <w:rFonts w:ascii="GHEA Grapalat" w:hAnsi="GHEA Grapalat" w:cs="Sylfaen"/>
        </w:rPr>
        <w:t xml:space="preserve"> </w:t>
      </w:r>
      <w:r w:rsidR="00C61E94" w:rsidRPr="0087724F">
        <w:rPr>
          <w:rFonts w:ascii="GHEA Grapalat" w:hAnsi="GHEA Grapalat" w:cs="Sylfaen" w:hint="eastAsia"/>
        </w:rPr>
        <w:t>заключения</w:t>
      </w:r>
      <w:r w:rsidR="00C61E94" w:rsidRPr="0087724F">
        <w:rPr>
          <w:rFonts w:ascii="GHEA Grapalat" w:hAnsi="GHEA Grapalat" w:cs="Sylfaen"/>
        </w:rPr>
        <w:t xml:space="preserve"> </w:t>
      </w:r>
      <w:r w:rsidR="00C61E94" w:rsidRPr="0087724F">
        <w:rPr>
          <w:rFonts w:ascii="GHEA Grapalat" w:hAnsi="GHEA Grapalat" w:cs="Sylfaen" w:hint="eastAsia"/>
        </w:rPr>
        <w:t>соглашения</w:t>
      </w:r>
      <w:r w:rsidR="00C61E94" w:rsidRPr="0087724F">
        <w:rPr>
          <w:rFonts w:ascii="GHEA Grapalat" w:hAnsi="GHEA Grapalat" w:cs="Sylfaen"/>
        </w:rPr>
        <w:t xml:space="preserve"> </w:t>
      </w:r>
      <w:r w:rsidR="00C61E94" w:rsidRPr="0087724F">
        <w:rPr>
          <w:rFonts w:ascii="GHEA Grapalat" w:hAnsi="GHEA Grapalat" w:cs="Sylfaen" w:hint="eastAsia"/>
        </w:rPr>
        <w:t>лицо</w:t>
      </w:r>
      <w:r w:rsidR="00C61E94" w:rsidRPr="0087724F">
        <w:rPr>
          <w:rFonts w:ascii="GHEA Grapalat" w:hAnsi="GHEA Grapalat" w:cs="Sylfaen"/>
        </w:rPr>
        <w:t xml:space="preserve">, </w:t>
      </w:r>
      <w:r w:rsidR="00C61E94" w:rsidRPr="0087724F">
        <w:rPr>
          <w:rFonts w:ascii="GHEA Grapalat" w:hAnsi="GHEA Grapalat" w:cs="Sylfaen" w:hint="eastAsia"/>
        </w:rPr>
        <w:t>заключившее</w:t>
      </w:r>
      <w:r w:rsidR="00C61E94" w:rsidRPr="0087724F">
        <w:rPr>
          <w:rFonts w:ascii="GHEA Grapalat" w:hAnsi="GHEA Grapalat" w:cs="Sylfaen"/>
        </w:rPr>
        <w:t xml:space="preserve"> </w:t>
      </w:r>
      <w:r w:rsidR="00C61E94" w:rsidRPr="0087724F">
        <w:rPr>
          <w:rFonts w:ascii="GHEA Grapalat" w:hAnsi="GHEA Grapalat" w:cs="Sylfaen" w:hint="eastAsia"/>
        </w:rPr>
        <w:t>договор</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установленный</w:t>
      </w:r>
      <w:r w:rsidR="00C61E94" w:rsidRPr="0087724F">
        <w:rPr>
          <w:rFonts w:ascii="GHEA Grapalat" w:hAnsi="GHEA Grapalat" w:cs="Sylfaen"/>
        </w:rPr>
        <w:t xml:space="preserve"> </w:t>
      </w:r>
      <w:r w:rsidR="00C61E94" w:rsidRPr="0087724F">
        <w:rPr>
          <w:rFonts w:ascii="GHEA Grapalat" w:hAnsi="GHEA Grapalat" w:cs="Sylfaen" w:hint="eastAsia"/>
        </w:rPr>
        <w:t>срок</w:t>
      </w:r>
      <w:r w:rsidR="00C61E94" w:rsidRPr="0087724F">
        <w:rPr>
          <w:rFonts w:ascii="GHEA Grapalat" w:hAnsi="GHEA Grapalat" w:cs="Sylfaen"/>
        </w:rPr>
        <w:t xml:space="preserve"> </w:t>
      </w:r>
      <w:r w:rsidR="00C61E94" w:rsidRPr="0087724F">
        <w:rPr>
          <w:rFonts w:ascii="GHEA Grapalat" w:hAnsi="GHEA Grapalat" w:cs="Sylfaen" w:hint="eastAsia"/>
        </w:rPr>
        <w:t>обеспечение</w:t>
      </w:r>
      <w:r w:rsidR="00C61E94" w:rsidRPr="0087724F">
        <w:rPr>
          <w:rFonts w:ascii="GHEA Grapalat" w:hAnsi="GHEA Grapalat" w:cs="Sylfaen"/>
        </w:rPr>
        <w:t xml:space="preserve"> </w:t>
      </w:r>
      <w:r w:rsidR="00C61E94" w:rsidRPr="0087724F">
        <w:rPr>
          <w:rFonts w:ascii="GHEA Grapalat" w:hAnsi="GHEA Grapalat" w:cs="Sylfaen" w:hint="eastAsia"/>
        </w:rPr>
        <w:t>договора</w:t>
      </w:r>
      <w:r w:rsidR="00C61E94" w:rsidRPr="0087724F">
        <w:rPr>
          <w:rFonts w:ascii="GHEA Grapalat" w:hAnsi="GHEA Grapalat" w:cs="Sylfaen"/>
        </w:rPr>
        <w:t xml:space="preserve"> </w:t>
      </w:r>
      <w:r w:rsidR="00C61E94" w:rsidRPr="0087724F">
        <w:rPr>
          <w:rFonts w:ascii="GHEA Grapalat" w:hAnsi="GHEA Grapalat" w:cs="Sylfaen" w:hint="eastAsia"/>
        </w:rPr>
        <w:t>и</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квалификации</w:t>
      </w:r>
      <w:r w:rsidR="00C61E94" w:rsidRPr="0087724F">
        <w:rPr>
          <w:rFonts w:ascii="GHEA Grapalat" w:hAnsi="GHEA Grapalat" w:cs="Sylfaen"/>
        </w:rPr>
        <w:t xml:space="preserve">, </w:t>
      </w:r>
      <w:r w:rsidR="00C61E94" w:rsidRPr="0087724F">
        <w:rPr>
          <w:rFonts w:ascii="GHEA Grapalat" w:hAnsi="GHEA Grapalat" w:cs="Sylfaen" w:hint="eastAsia"/>
        </w:rPr>
        <w:t>представленного</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виде</w:t>
      </w:r>
      <w:r w:rsidR="00C61E94" w:rsidRPr="0087724F">
        <w:rPr>
          <w:rFonts w:ascii="GHEA Grapalat" w:hAnsi="GHEA Grapalat" w:cs="Sylfaen"/>
        </w:rPr>
        <w:t xml:space="preserve"> </w:t>
      </w:r>
      <w:r w:rsidR="00C61E94" w:rsidRPr="0087724F">
        <w:rPr>
          <w:rFonts w:ascii="GHEA Grapalat" w:hAnsi="GHEA Grapalat" w:cs="Sylfaen" w:hint="eastAsia"/>
        </w:rPr>
        <w:t>односторонне</w:t>
      </w:r>
      <w:r w:rsidR="00C61E94" w:rsidRPr="0087724F">
        <w:rPr>
          <w:rFonts w:ascii="GHEA Grapalat" w:hAnsi="GHEA Grapalat" w:cs="Sylfaen"/>
        </w:rPr>
        <w:t xml:space="preserve"> </w:t>
      </w:r>
      <w:r w:rsidR="00C61E94" w:rsidRPr="0087724F">
        <w:rPr>
          <w:rFonts w:ascii="GHEA Grapalat" w:hAnsi="GHEA Grapalat" w:cs="Sylfaen" w:hint="eastAsia"/>
        </w:rPr>
        <w:t>утвержденного</w:t>
      </w:r>
      <w:r w:rsidR="00C61E94" w:rsidRPr="0087724F">
        <w:rPr>
          <w:rFonts w:ascii="GHEA Grapalat" w:hAnsi="GHEA Grapalat" w:cs="Sylfaen"/>
        </w:rPr>
        <w:t xml:space="preserve"> </w:t>
      </w:r>
      <w:r w:rsidR="00C61E94" w:rsidRPr="0087724F">
        <w:rPr>
          <w:rFonts w:ascii="GHEA Grapalat" w:hAnsi="GHEA Grapalat" w:cs="Sylfaen" w:hint="eastAsia"/>
        </w:rPr>
        <w:t>заявления</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далее</w:t>
      </w:r>
      <w:r w:rsidR="00C61E94" w:rsidRPr="0087724F">
        <w:rPr>
          <w:rFonts w:ascii="GHEA Grapalat" w:hAnsi="GHEA Grapalat" w:cs="Sylfaen"/>
        </w:rPr>
        <w:t xml:space="preserve"> </w:t>
      </w:r>
      <w:r w:rsidR="00C61E94" w:rsidRPr="0087724F">
        <w:rPr>
          <w:rFonts w:ascii="GHEA Grapalat" w:hAnsi="GHEA Grapalat" w:cs="Sylfaen" w:hint="eastAsia"/>
        </w:rPr>
        <w:t>также</w:t>
      </w:r>
      <w:r w:rsidR="00C61E94" w:rsidRPr="0087724F">
        <w:rPr>
          <w:rFonts w:ascii="GHEA Grapalat" w:hAnsi="GHEA Grapalat" w:cs="Sylfaen"/>
        </w:rPr>
        <w:t xml:space="preserve"> </w:t>
      </w:r>
      <w:r w:rsidR="00C61E94" w:rsidRPr="0087724F">
        <w:rPr>
          <w:rFonts w:ascii="GHEA Grapalat" w:hAnsi="GHEA Grapalat" w:cs="Sylfaen" w:hint="eastAsia"/>
        </w:rPr>
        <w:t>неустойки</w:t>
      </w:r>
      <w:r w:rsidR="00C61E94" w:rsidRPr="0087724F">
        <w:rPr>
          <w:rFonts w:ascii="GHEA Grapalat" w:hAnsi="GHEA Grapalat" w:cs="Sylfaen"/>
        </w:rPr>
        <w:t xml:space="preserve">), </w:t>
      </w:r>
      <w:r w:rsidR="00C61E94" w:rsidRPr="0087724F">
        <w:rPr>
          <w:rFonts w:ascii="GHEA Grapalat" w:hAnsi="GHEA Grapalat" w:cs="Sylfaen" w:hint="eastAsia"/>
        </w:rPr>
        <w:t>не</w:t>
      </w:r>
      <w:r w:rsidR="00C61E94" w:rsidRPr="0087724F">
        <w:rPr>
          <w:rFonts w:ascii="GHEA Grapalat" w:hAnsi="GHEA Grapalat" w:cs="Sylfaen"/>
        </w:rPr>
        <w:t xml:space="preserve"> </w:t>
      </w:r>
      <w:r w:rsidR="00C61E94" w:rsidRPr="0087724F">
        <w:rPr>
          <w:rFonts w:ascii="GHEA Grapalat" w:hAnsi="GHEA Grapalat" w:cs="Sylfaen" w:hint="eastAsia"/>
        </w:rPr>
        <w:t>заменяет</w:t>
      </w:r>
      <w:r w:rsidR="00C61E94" w:rsidRPr="0087724F">
        <w:rPr>
          <w:rFonts w:ascii="GHEA Grapalat" w:hAnsi="GHEA Grapalat" w:cs="Sylfaen"/>
        </w:rPr>
        <w:t xml:space="preserve"> </w:t>
      </w:r>
      <w:r w:rsidR="00C61E94" w:rsidRPr="0087724F">
        <w:rPr>
          <w:rFonts w:ascii="GHEA Grapalat" w:hAnsi="GHEA Grapalat" w:cs="Sylfaen" w:hint="eastAsia"/>
        </w:rPr>
        <w:t>на</w:t>
      </w:r>
      <w:r w:rsidR="00C61E94" w:rsidRPr="0087724F">
        <w:rPr>
          <w:rFonts w:ascii="GHEA Grapalat" w:hAnsi="GHEA Grapalat" w:cs="Sylfaen"/>
        </w:rPr>
        <w:t xml:space="preserve"> </w:t>
      </w:r>
      <w:r w:rsidR="00C61E94" w:rsidRPr="0087724F">
        <w:rPr>
          <w:rFonts w:ascii="GHEA Grapalat" w:hAnsi="GHEA Grapalat" w:cs="Sylfaen" w:hint="eastAsia"/>
        </w:rPr>
        <w:t>банковскую</w:t>
      </w:r>
      <w:r w:rsidR="00C61E94" w:rsidRPr="0087724F">
        <w:rPr>
          <w:rFonts w:ascii="GHEA Grapalat" w:hAnsi="GHEA Grapalat" w:cs="Sylfaen"/>
        </w:rPr>
        <w:t xml:space="preserve"> </w:t>
      </w:r>
      <w:r w:rsidR="00C61E94" w:rsidRPr="0087724F">
        <w:rPr>
          <w:rFonts w:ascii="GHEA Grapalat" w:hAnsi="GHEA Grapalat" w:cs="Sylfaen" w:hint="eastAsia"/>
        </w:rPr>
        <w:t>гарантию</w:t>
      </w:r>
      <w:r w:rsidR="00C61E94" w:rsidRPr="0087724F">
        <w:rPr>
          <w:rFonts w:ascii="GHEA Grapalat" w:hAnsi="GHEA Grapalat" w:cs="Sylfaen"/>
        </w:rPr>
        <w:t xml:space="preserve"> </w:t>
      </w:r>
      <w:r w:rsidR="00C61E94" w:rsidRPr="0087724F">
        <w:rPr>
          <w:rFonts w:ascii="GHEA Grapalat" w:hAnsi="GHEA Grapalat" w:cs="Sylfaen" w:hint="eastAsia"/>
        </w:rPr>
        <w:t>или</w:t>
      </w:r>
      <w:r w:rsidR="00C61E94" w:rsidRPr="0087724F">
        <w:rPr>
          <w:rFonts w:ascii="GHEA Grapalat" w:hAnsi="GHEA Grapalat" w:cs="Sylfaen"/>
        </w:rPr>
        <w:t xml:space="preserve"> </w:t>
      </w:r>
      <w:r w:rsidR="00C61E94" w:rsidRPr="0087724F">
        <w:rPr>
          <w:rFonts w:ascii="GHEA Grapalat" w:hAnsi="GHEA Grapalat" w:cs="Sylfaen" w:hint="eastAsia"/>
        </w:rPr>
        <w:t>наличные</w:t>
      </w:r>
      <w:r w:rsidR="00C61E94" w:rsidRPr="0087724F">
        <w:rPr>
          <w:rFonts w:ascii="GHEA Grapalat" w:hAnsi="GHEA Grapalat" w:cs="Sylfaen"/>
        </w:rPr>
        <w:t xml:space="preserve"> </w:t>
      </w:r>
      <w:r w:rsidR="00C61E94" w:rsidRPr="0087724F">
        <w:rPr>
          <w:rFonts w:ascii="GHEA Grapalat" w:hAnsi="GHEA Grapalat" w:cs="Sylfaen" w:hint="eastAsia"/>
        </w:rPr>
        <w:t>деньги</w:t>
      </w:r>
      <w:r w:rsidR="00C61E94" w:rsidRPr="0087724F">
        <w:rPr>
          <w:rFonts w:ascii="GHEA Grapalat" w:hAnsi="GHEA Grapalat" w:cs="Sylfaen"/>
        </w:rPr>
        <w:t xml:space="preserve">, </w:t>
      </w:r>
      <w:r w:rsidR="00C61E94" w:rsidRPr="0087724F">
        <w:rPr>
          <w:rFonts w:ascii="GHEA Grapalat" w:hAnsi="GHEA Grapalat" w:cs="Sylfaen" w:hint="eastAsia"/>
        </w:rPr>
        <w:t>то</w:t>
      </w:r>
      <w:r w:rsidR="00C61E94" w:rsidRPr="0087724F">
        <w:rPr>
          <w:rFonts w:ascii="GHEA Grapalat" w:hAnsi="GHEA Grapalat" w:cs="Sylfaen"/>
        </w:rPr>
        <w:t xml:space="preserve"> </w:t>
      </w:r>
      <w:r w:rsidR="00C61E94" w:rsidRPr="0087724F">
        <w:rPr>
          <w:rFonts w:ascii="GHEA Grapalat" w:hAnsi="GHEA Grapalat" w:cs="Sylfaen" w:hint="eastAsia"/>
        </w:rPr>
        <w:t>это</w:t>
      </w:r>
      <w:r w:rsidR="00C61E94" w:rsidRPr="0087724F">
        <w:rPr>
          <w:rFonts w:ascii="GHEA Grapalat" w:hAnsi="GHEA Grapalat" w:cs="Sylfaen"/>
        </w:rPr>
        <w:t xml:space="preserve"> </w:t>
      </w:r>
      <w:r w:rsidR="00C61E94" w:rsidRPr="0087724F">
        <w:rPr>
          <w:rFonts w:ascii="GHEA Grapalat" w:hAnsi="GHEA Grapalat" w:cs="Sylfaen" w:hint="eastAsia"/>
        </w:rPr>
        <w:t>обстоятельство</w:t>
      </w:r>
      <w:r w:rsidR="00C61E94" w:rsidRPr="0087724F">
        <w:rPr>
          <w:rFonts w:ascii="GHEA Grapalat" w:hAnsi="GHEA Grapalat" w:cs="Sylfaen"/>
        </w:rPr>
        <w:t xml:space="preserve"> </w:t>
      </w:r>
      <w:r w:rsidR="00C61E94" w:rsidRPr="0087724F">
        <w:rPr>
          <w:rFonts w:ascii="GHEA Grapalat" w:hAnsi="GHEA Grapalat" w:cs="Sylfaen" w:hint="eastAsia"/>
        </w:rPr>
        <w:t>считается</w:t>
      </w:r>
      <w:r w:rsidR="00C61E94" w:rsidRPr="0087724F">
        <w:rPr>
          <w:rFonts w:ascii="GHEA Grapalat" w:hAnsi="GHEA Grapalat" w:cs="Sylfaen"/>
        </w:rPr>
        <w:t xml:space="preserve"> </w:t>
      </w:r>
      <w:r w:rsidR="00C61E94" w:rsidRPr="0087724F">
        <w:rPr>
          <w:rFonts w:ascii="GHEA Grapalat" w:hAnsi="GHEA Grapalat" w:cs="Sylfaen" w:hint="eastAsia"/>
        </w:rPr>
        <w:t>нарушением</w:t>
      </w:r>
      <w:r w:rsidR="00C61E94" w:rsidRPr="0087724F">
        <w:rPr>
          <w:rFonts w:ascii="GHEA Grapalat" w:hAnsi="GHEA Grapalat" w:cs="Sylfaen"/>
        </w:rPr>
        <w:t xml:space="preserve"> </w:t>
      </w:r>
      <w:r w:rsidR="00C61E94" w:rsidRPr="0087724F">
        <w:rPr>
          <w:rFonts w:ascii="GHEA Grapalat" w:hAnsi="GHEA Grapalat" w:cs="Sylfaen" w:hint="eastAsia"/>
        </w:rPr>
        <w:t>обязательства</w:t>
      </w:r>
      <w:r w:rsidR="00C61E94" w:rsidRPr="0087724F">
        <w:rPr>
          <w:rFonts w:ascii="GHEA Grapalat" w:hAnsi="GHEA Grapalat" w:cs="Sylfaen"/>
        </w:rPr>
        <w:t xml:space="preserve"> </w:t>
      </w:r>
      <w:r w:rsidR="00C61E94" w:rsidRPr="0087724F">
        <w:rPr>
          <w:rFonts w:ascii="GHEA Grapalat" w:hAnsi="GHEA Grapalat" w:cs="Sylfaen" w:hint="eastAsia"/>
        </w:rPr>
        <w:t>участника</w:t>
      </w:r>
      <w:r w:rsidR="00C61E94" w:rsidRPr="0087724F">
        <w:rPr>
          <w:rFonts w:ascii="GHEA Grapalat" w:hAnsi="GHEA Grapalat" w:cs="Sylfaen"/>
        </w:rPr>
        <w:t xml:space="preserve"> </w:t>
      </w:r>
      <w:r w:rsidR="00C61E94" w:rsidRPr="0087724F">
        <w:rPr>
          <w:rFonts w:ascii="GHEA Grapalat" w:hAnsi="GHEA Grapalat" w:cs="Sylfaen" w:hint="eastAsia"/>
        </w:rPr>
        <w:t>в</w:t>
      </w:r>
      <w:r w:rsidR="00C61E94" w:rsidRPr="0087724F">
        <w:rPr>
          <w:rFonts w:ascii="GHEA Grapalat" w:hAnsi="GHEA Grapalat" w:cs="Sylfaen"/>
        </w:rPr>
        <w:t xml:space="preserve"> </w:t>
      </w:r>
      <w:r w:rsidR="00C61E94" w:rsidRPr="0087724F">
        <w:rPr>
          <w:rFonts w:ascii="GHEA Grapalat" w:hAnsi="GHEA Grapalat" w:cs="Sylfaen" w:hint="eastAsia"/>
        </w:rPr>
        <w:t>рамках</w:t>
      </w:r>
      <w:r w:rsidR="00C61E94" w:rsidRPr="0087724F">
        <w:rPr>
          <w:rFonts w:ascii="GHEA Grapalat" w:hAnsi="GHEA Grapalat" w:cs="Sylfaen"/>
        </w:rPr>
        <w:t xml:space="preserve"> </w:t>
      </w:r>
      <w:r w:rsidR="00C61E94" w:rsidRPr="0087724F">
        <w:rPr>
          <w:rFonts w:ascii="GHEA Grapalat" w:hAnsi="GHEA Grapalat" w:cs="Sylfaen" w:hint="eastAsia"/>
        </w:rPr>
        <w:t>процесса</w:t>
      </w:r>
      <w:r w:rsidR="00C61E94" w:rsidRPr="0087724F">
        <w:rPr>
          <w:rFonts w:ascii="GHEA Grapalat" w:hAnsi="GHEA Grapalat" w:cs="Sylfaen"/>
        </w:rPr>
        <w:t xml:space="preserve"> </w:t>
      </w:r>
      <w:r w:rsidR="00C61E94" w:rsidRPr="0087724F">
        <w:rPr>
          <w:rFonts w:ascii="GHEA Grapalat" w:hAnsi="GHEA Grapalat" w:cs="Sylfaen" w:hint="eastAsia"/>
        </w:rPr>
        <w:t>закупки</w:t>
      </w:r>
      <w:r w:rsidR="00C61E94" w:rsidRPr="0087724F">
        <w:rPr>
          <w:rFonts w:ascii="GHEA Grapalat" w:hAnsi="GHEA Grapalat" w:cs="Sylfaen"/>
        </w:rPr>
        <w:t>.</w:t>
      </w:r>
    </w:p>
    <w:p w:rsidR="007079C9" w:rsidRPr="00686E1A" w:rsidRDefault="007079C9" w:rsidP="007079C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Обстоятельство,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CC0352">
        <w:rPr>
          <w:rFonts w:ascii="GHEA Grapalat" w:hAnsi="GHEA Grapalat"/>
          <w:b/>
          <w:sz w:val="24"/>
          <w:szCs w:val="24"/>
        </w:rPr>
        <w:t>"</w:t>
      </w:r>
      <w:r w:rsidR="0085692C" w:rsidRPr="00CC0352">
        <w:rPr>
          <w:rFonts w:ascii="GHEA Grapalat" w:hAnsi="GHEA Grapalat"/>
          <w:b/>
          <w:sz w:val="24"/>
          <w:szCs w:val="24"/>
        </w:rPr>
        <w:t>10</w:t>
      </w:r>
      <w:r w:rsidRPr="00CC0352">
        <w:rPr>
          <w:rFonts w:ascii="GHEA Grapalat" w:hAnsi="GHEA Grapalat"/>
          <w:b/>
          <w:sz w:val="24"/>
          <w:szCs w:val="24"/>
        </w:rPr>
        <w:t>" календарных</w:t>
      </w:r>
      <w:r w:rsidRPr="009044F1">
        <w:rPr>
          <w:rFonts w:ascii="GHEA Grapalat" w:hAnsi="GHEA Grapalat"/>
          <w:sz w:val="24"/>
          <w:szCs w:val="24"/>
        </w:rPr>
        <w:t xml:space="preserve"> дней. Период ожидания</w:t>
      </w:r>
      <w:r>
        <w:rPr>
          <w:rFonts w:ascii="GHEA Grapalat" w:hAnsi="GHEA Grapalat"/>
          <w:sz w:val="24"/>
          <w:szCs w:val="24"/>
        </w:rPr>
        <w:t>:</w:t>
      </w:r>
    </w:p>
    <w:p w:rsidR="00EE5A30" w:rsidRPr="00B6749E" w:rsidRDefault="00EE5A30" w:rsidP="009E460F">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BodyTextIndent2"/>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w:t>
      </w:r>
      <w:r w:rsidR="00B06EC9" w:rsidRPr="00681C1F">
        <w:rPr>
          <w:rFonts w:ascii="GHEA Grapalat" w:hAnsi="GHEA Grapalat"/>
          <w:color w:val="000000" w:themeColor="text1"/>
        </w:rPr>
        <w:lastRenderedPageBreak/>
        <w:t xml:space="preserve">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46D58">
      <w:pPr>
        <w:pStyle w:val="BodyTextIndent"/>
        <w:widowControl w:val="0"/>
        <w:tabs>
          <w:tab w:val="left" w:pos="1134"/>
        </w:tabs>
        <w:spacing w:after="160" w:line="240" w:lineRule="auto"/>
        <w:ind w:firstLine="567"/>
        <w:rPr>
          <w:rFonts w:ascii="GHEA Grapalat" w:hAnsi="GHEA Grapalat"/>
          <w:spacing w:val="-8"/>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53429B" w:rsidRPr="009044F1" w:rsidRDefault="0053429B"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53429B" w:rsidRDefault="0053429B" w:rsidP="0053429B">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C553E8">
        <w:rPr>
          <w:rFonts w:ascii="GHEA Grapalat" w:hAnsi="GHEA Grapalat"/>
          <w:b/>
          <w:color w:val="000000" w:themeColor="text1"/>
        </w:rPr>
        <w:t>течение 5-и рабочих дней после</w:t>
      </w:r>
      <w:r>
        <w:rPr>
          <w:rFonts w:ascii="GHEA Grapalat" w:hAnsi="GHEA Grapalat"/>
          <w:color w:val="000000" w:themeColor="text1"/>
        </w:rPr>
        <w:t xml:space="preserve">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53429B" w:rsidRDefault="0053429B" w:rsidP="0053429B">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10.2 </w:t>
      </w:r>
      <w:r w:rsidRPr="005369A5">
        <w:rPr>
          <w:rFonts w:ascii="GHEA Grapalat" w:hAnsi="GHEA Grapalat"/>
          <w:b/>
        </w:rPr>
        <w:t>Размер обеспечения квалификации равен пятнадцати процентам от цены закупки услуг закупаемых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w:t>
      </w:r>
      <w:r>
        <w:rPr>
          <w:rFonts w:ascii="GHEA Grapalat" w:hAnsi="GHEA Grapalat"/>
        </w:rPr>
        <w:t>ожение 4. 2) или наличных денег.</w:t>
      </w:r>
      <w:r w:rsidRPr="00507599">
        <w:rPr>
          <w:rFonts w:ascii="GHEA Grapalat" w:hAnsi="GHEA Grapalat"/>
          <w:vertAlign w:val="superscript"/>
        </w:rPr>
        <w:t>12.1</w:t>
      </w:r>
    </w:p>
    <w:p w:rsidR="0053429B" w:rsidRPr="002E6E0C"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53429B" w:rsidRPr="000F2EA6" w:rsidRDefault="0053429B" w:rsidP="0053429B">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53429B" w:rsidRDefault="0053429B" w:rsidP="0053429B">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 xml:space="preserve">в </w:t>
      </w:r>
      <w:r w:rsidRPr="00935401">
        <w:rPr>
          <w:rFonts w:ascii="GHEA Grapalat" w:hAnsi="GHEA Grapalat"/>
        </w:rPr>
        <w:lastRenderedPageBreak/>
        <w:t>пропорции, исчисленной в отношении суммы этого этапа</w:t>
      </w:r>
      <w:r w:rsidRPr="00707948">
        <w:rPr>
          <w:rFonts w:ascii="GHEA Grapalat" w:hAnsi="GHEA Grapalat"/>
        </w:rPr>
        <w:t>.</w:t>
      </w:r>
    </w:p>
    <w:p w:rsidR="0053429B" w:rsidRDefault="0053429B" w:rsidP="0053429B">
      <w:pPr>
        <w:rPr>
          <w:rFonts w:ascii="GHEA Grapalat" w:hAnsi="GHEA Grapalat"/>
        </w:rPr>
      </w:pPr>
      <w:r>
        <w:rPr>
          <w:rFonts w:ascii="GHEA Grapalat" w:hAnsi="GHEA Grapalat"/>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53429B" w:rsidRPr="009F031B" w:rsidRDefault="0053429B" w:rsidP="0053429B">
      <w:pPr>
        <w:pStyle w:val="FootnoteText"/>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53429B" w:rsidRPr="00D532B5" w:rsidRDefault="0053429B" w:rsidP="0053429B">
      <w:pPr>
        <w:rPr>
          <w:rFonts w:ascii="GHEA Grapalat" w:hAnsi="GHEA Grapalat"/>
          <w:i/>
          <w:sz w:val="20"/>
          <w:szCs w:val="20"/>
        </w:rPr>
      </w:pPr>
      <w:r w:rsidRPr="00D532B5">
        <w:rPr>
          <w:rFonts w:ascii="GHEA Grapalat" w:hAnsi="GHEA Grapalat"/>
          <w:i/>
          <w:sz w:val="20"/>
          <w:szCs w:val="20"/>
        </w:rPr>
        <w:t xml:space="preserve">  </w:t>
      </w:r>
    </w:p>
    <w:p w:rsidR="0053429B" w:rsidRDefault="0053429B" w:rsidP="0053429B">
      <w:pPr>
        <w:rPr>
          <w:rFonts w:ascii="GHEA Grapalat" w:hAnsi="GHEA Grapalat" w:cs="Sylfaen"/>
        </w:rPr>
      </w:pPr>
    </w:p>
    <w:p w:rsidR="0053429B" w:rsidRPr="00707948" w:rsidRDefault="0053429B" w:rsidP="0053429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53429B" w:rsidRPr="00853D2D" w:rsidRDefault="0053429B" w:rsidP="0053429B">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3429B" w:rsidRPr="00853D2D" w:rsidRDefault="0053429B" w:rsidP="0053429B">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r>
      <w:r w:rsidRPr="00502C0A">
        <w:rPr>
          <w:rFonts w:ascii="GHEA Grapalat" w:hAnsi="GHEA Grapalat"/>
          <w:b/>
        </w:rPr>
        <w:t xml:space="preserve">Размер обеспечения договора составляет 10 процентов от цены закупки.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Обеспечение договора представляется </w:t>
      </w:r>
      <w:r w:rsidRPr="0072334F">
        <w:rPr>
          <w:rFonts w:ascii="GHEA Grapalat" w:hAnsi="GHEA Grapalat"/>
        </w:rPr>
        <w:t>в одностороннем порядке утвержденного заявления-в виде неустойки (приложение 5.1) или наличных денег</w:t>
      </w:r>
      <w:r w:rsidRPr="00853D2D">
        <w:rPr>
          <w:rStyle w:val="FootnoteReference"/>
          <w:rFonts w:ascii="GHEA Grapalat" w:hAnsi="GHEA Grapalat"/>
        </w:rPr>
        <w:footnoteReference w:customMarkFollows="1" w:id="3"/>
        <w:t>12</w:t>
      </w:r>
      <w:r w:rsidRPr="00853D2D">
        <w:rPr>
          <w:rFonts w:ascii="GHEA Grapalat" w:hAnsi="GHEA Grapalat"/>
        </w:rPr>
        <w:t>.</w:t>
      </w:r>
    </w:p>
    <w:p w:rsidR="0053429B" w:rsidRDefault="0053429B" w:rsidP="0053429B">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53429B" w:rsidRPr="00DC30CC" w:rsidRDefault="0053429B" w:rsidP="0053429B">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sidRPr="009C5B38">
        <w:rPr>
          <w:rFonts w:ascii="GHEA Grapalat" w:hAnsi="GHEA Grapalat"/>
        </w:rPr>
        <w:t>2</w:t>
      </w:r>
      <w:r>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53429B" w:rsidRDefault="0053429B" w:rsidP="0053429B">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53429B" w:rsidRPr="00BC2673" w:rsidRDefault="0053429B" w:rsidP="0053429B">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3429B" w:rsidRDefault="0053429B" w:rsidP="0053429B">
      <w:pPr>
        <w:widowControl w:val="0"/>
        <w:tabs>
          <w:tab w:val="left" w:pos="1276"/>
        </w:tabs>
        <w:spacing w:after="160"/>
        <w:ind w:firstLine="567"/>
        <w:jc w:val="both"/>
        <w:rPr>
          <w:rFonts w:ascii="GHEA Grapalat" w:hAnsi="GHEA Grapalat"/>
          <w:b/>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r>
        <w:rPr>
          <w:rFonts w:ascii="GHEA Grapalat" w:hAnsi="GHEA Grapalat"/>
          <w:b/>
        </w:rPr>
        <w:t xml:space="preserve">                      </w:t>
      </w:r>
    </w:p>
    <w:p w:rsidR="0053429B" w:rsidRDefault="0053429B" w:rsidP="0053429B">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53429B" w:rsidRPr="00F2342B" w:rsidRDefault="0053429B" w:rsidP="0053429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53429B" w:rsidRDefault="0053429B" w:rsidP="0053429B">
      <w:pPr>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53429B" w:rsidRDefault="0053429B" w:rsidP="0053429B">
      <w:pPr>
        <w:jc w:val="both"/>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707F6" w:rsidRPr="009044F1">
        <w:rPr>
          <w:rFonts w:ascii="GHEA Grapalat" w:hAnsi="GHEA Grapalat"/>
        </w:rPr>
        <w:t xml:space="preserve">прекращается потребность в закупке. При этом процедура закупки, может быть объявлена полностью или частично несостоявшейся на основании решения </w:t>
      </w:r>
      <w:r w:rsidR="00E707F6" w:rsidRPr="009044F1">
        <w:rPr>
          <w:rFonts w:ascii="GHEA Grapalat" w:hAnsi="GHEA Grapalat"/>
        </w:rPr>
        <w:lastRenderedPageBreak/>
        <w:t>руководителя уполномоченного органа, осуществляющего общее управление</w:t>
      </w:r>
      <w:r w:rsidR="00CE5A9F">
        <w:rPr>
          <w:rStyle w:val="FootnoteReference"/>
          <w:rFonts w:ascii="GHEA Grapalat" w:hAnsi="GHEA Grapalat"/>
        </w:rPr>
        <w:footnoteReference w:customMarkFollows="1" w:id="4"/>
        <w:t>13</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w:t>
      </w:r>
      <w:r w:rsidRPr="00570BBD">
        <w:rPr>
          <w:rFonts w:ascii="GHEA Grapalat" w:hAnsi="GHEA Grapalat"/>
        </w:rPr>
        <w:lastRenderedPageBreak/>
        <w:t xml:space="preserve">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w:t>
      </w:r>
      <w:r w:rsidRPr="00570BBD">
        <w:rPr>
          <w:rFonts w:ascii="GHEA Grapalat" w:hAnsi="GHEA Grapalat"/>
        </w:rPr>
        <w:lastRenderedPageBreak/>
        <w:t>почты уполномоченного органа.Уполномоченный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C02E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5"/>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707F6" w:rsidRPr="00E835FC">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E707F6" w:rsidRPr="00E835FC" w:rsidRDefault="00E707F6" w:rsidP="00E707F6">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D02C20">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D92A95" w:rsidRPr="00E835FC" w:rsidRDefault="00374F4A" w:rsidP="00D92A95">
      <w:pPr>
        <w:jc w:val="both"/>
        <w:rPr>
          <w:rFonts w:ascii="GHEA Grapalat" w:hAnsi="GHEA Grapalat"/>
          <w:b/>
        </w:rPr>
      </w:pPr>
      <w:r>
        <w:rPr>
          <w:rFonts w:ascii="GHEA Grapalat" w:hAnsi="GHEA Grapalat"/>
        </w:rPr>
        <w:t>___________</w:t>
      </w:r>
      <w:r w:rsidR="00E707F6" w:rsidRPr="00E707F6">
        <w:rPr>
          <w:rFonts w:ascii="GHEA Grapalat" w:hAnsi="GHEA Grapalat"/>
          <w:sz w:val="22"/>
          <w:u w:val="single"/>
        </w:rPr>
        <w:t xml:space="preserve"> </w:t>
      </w:r>
      <w:r w:rsidR="00E707F6" w:rsidRPr="00861EFD">
        <w:rPr>
          <w:rFonts w:ascii="GHEA Grapalat" w:hAnsi="GHEA Grapalat"/>
          <w:sz w:val="22"/>
          <w:u w:val="single"/>
        </w:rPr>
        <w:t xml:space="preserve">ЗАО “Ергорсвет” </w:t>
      </w:r>
      <w:r>
        <w:rPr>
          <w:rFonts w:ascii="GHEA Grapalat" w:hAnsi="GHEA Grapalat"/>
        </w:rPr>
        <w:t>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00D92A95" w:rsidRPr="005437F6">
        <w:rPr>
          <w:rFonts w:ascii="GHEA Grapalat" w:hAnsi="GHEA Grapalat"/>
        </w:rPr>
        <w:t>под кодом</w:t>
      </w:r>
      <w:r w:rsidR="00D92A95" w:rsidRPr="00BD0FD1">
        <w:rPr>
          <w:rFonts w:ascii="GHEA Grapalat" w:hAnsi="GHEA Grapalat"/>
        </w:rPr>
        <w:t xml:space="preserve"> </w:t>
      </w:r>
      <w:r w:rsidR="00D92A95">
        <w:rPr>
          <w:rFonts w:ascii="GHEA Grapalat" w:hAnsi="GHEA Grapalat"/>
          <w:b/>
        </w:rPr>
        <w:t>ЕГС-</w:t>
      </w:r>
      <w:r w:rsidR="00D92A95" w:rsidRPr="00DE2CB2">
        <w:rPr>
          <w:rFonts w:ascii="GHEA Grapalat" w:hAnsi="GHEA Grapalat"/>
          <w:b/>
        </w:rPr>
        <w:t>GH</w:t>
      </w:r>
      <w:r w:rsidR="00D92A95">
        <w:rPr>
          <w:rFonts w:ascii="GHEA Grapalat" w:hAnsi="GHEA Grapalat"/>
          <w:b/>
        </w:rPr>
        <w:t>TsDzB</w:t>
      </w:r>
      <w:r w:rsidR="00D92A95" w:rsidRPr="006211E3">
        <w:rPr>
          <w:rFonts w:ascii="GHEA Grapalat" w:hAnsi="GHEA Grapalat"/>
          <w:b/>
        </w:rPr>
        <w:t>-</w:t>
      </w:r>
      <w:r w:rsidR="00226C89">
        <w:rPr>
          <w:rFonts w:ascii="GHEA Grapalat" w:hAnsi="GHEA Grapalat"/>
          <w:b/>
        </w:rPr>
        <w:t>26/10</w:t>
      </w:r>
    </w:p>
    <w:p w:rsidR="00D92A95" w:rsidRPr="00C4157A" w:rsidRDefault="00D92A95" w:rsidP="00D92A95">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D92A95" w:rsidP="00D92A95">
      <w:pPr>
        <w:jc w:val="both"/>
        <w:rPr>
          <w:rFonts w:ascii="GHEA Grapalat" w:hAnsi="GHEA Grapalat"/>
        </w:rPr>
      </w:pPr>
      <w:r w:rsidRPr="00AA5BD2">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lastRenderedPageBreak/>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00E44608" w:rsidRPr="00AA5BD2">
        <w:rPr>
          <w:rFonts w:ascii="GHEA Grapalat" w:hAnsi="GHEA Grapalat"/>
        </w:rPr>
        <w:t>запроса котировок</w:t>
      </w:r>
      <w:r w:rsidR="00E44608" w:rsidRPr="005437F6">
        <w:rPr>
          <w:rFonts w:ascii="GHEA Grapalat" w:hAnsi="GHEA Grapalat"/>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226C89">
        <w:rPr>
          <w:rFonts w:ascii="GHEA Grapalat" w:hAnsi="GHEA Grapalat"/>
          <w:b/>
        </w:rPr>
        <w:t>26/10</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rsidR="006B3E56" w:rsidRPr="006F3CBD" w:rsidRDefault="006F3CBD" w:rsidP="006F3CBD">
      <w:pPr>
        <w:pStyle w:val="ListParagraph"/>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E44608">
        <w:rPr>
          <w:rFonts w:ascii="GHEA Grapalat" w:hAnsi="GHEA Grapalat"/>
        </w:rPr>
        <w:t>запрос</w:t>
      </w:r>
      <w:r w:rsidR="00E44608" w:rsidRPr="00E835FC">
        <w:rPr>
          <w:rFonts w:ascii="GHEA Grapalat" w:hAnsi="GHEA Grapalat"/>
        </w:rPr>
        <w:t>е</w:t>
      </w:r>
      <w:r w:rsidR="00E44608" w:rsidRPr="00AA5BD2">
        <w:rPr>
          <w:rFonts w:ascii="GHEA Grapalat" w:hAnsi="GHEA Grapalat"/>
        </w:rPr>
        <w:t xml:space="preserve"> котировок</w:t>
      </w:r>
      <w:r w:rsidR="00E44608" w:rsidRPr="005437F6">
        <w:rPr>
          <w:rFonts w:ascii="GHEA Grapalat" w:hAnsi="GHEA Grapalat"/>
        </w:rPr>
        <w:t xml:space="preserve"> </w:t>
      </w:r>
      <w:r w:rsidR="006B3E56" w:rsidRPr="006F3CBD">
        <w:rPr>
          <w:rFonts w:ascii="GHEA Grapalat" w:hAnsi="GHEA Grapalat"/>
        </w:rPr>
        <w:t xml:space="preserve">под кодом </w:t>
      </w:r>
      <w:r w:rsidR="00E44608">
        <w:rPr>
          <w:rFonts w:ascii="GHEA Grapalat" w:hAnsi="GHEA Grapalat"/>
          <w:b/>
        </w:rPr>
        <w:t>ЕГС-</w:t>
      </w:r>
      <w:r w:rsidR="00E44608" w:rsidRPr="00DE2CB2">
        <w:rPr>
          <w:rFonts w:ascii="GHEA Grapalat" w:hAnsi="GHEA Grapalat"/>
          <w:b/>
        </w:rPr>
        <w:t>GH</w:t>
      </w:r>
      <w:r w:rsidR="00E44608">
        <w:rPr>
          <w:rFonts w:ascii="GHEA Grapalat" w:hAnsi="GHEA Grapalat"/>
          <w:b/>
        </w:rPr>
        <w:t>TsDzB</w:t>
      </w:r>
      <w:r w:rsidR="00E44608" w:rsidRPr="006211E3">
        <w:rPr>
          <w:rFonts w:ascii="GHEA Grapalat" w:hAnsi="GHEA Grapalat"/>
          <w:b/>
        </w:rPr>
        <w:t>-</w:t>
      </w:r>
      <w:r w:rsidR="00226C89">
        <w:rPr>
          <w:rFonts w:ascii="GHEA Grapalat" w:hAnsi="GHEA Grapalat"/>
          <w:b/>
        </w:rPr>
        <w:t>26/10</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44608">
        <w:rPr>
          <w:rFonts w:ascii="GHEA Grapalat" w:hAnsi="GHEA Grapalat"/>
        </w:rPr>
        <w:t>запрос</w:t>
      </w:r>
      <w:r w:rsidR="00E44608" w:rsidRPr="00AA5BD2">
        <w:rPr>
          <w:rFonts w:ascii="GHEA Grapalat" w:hAnsi="GHEA Grapalat"/>
        </w:rPr>
        <w:t xml:space="preserve"> котировок</w:t>
      </w:r>
      <w:r w:rsidR="00E44608"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FootnoteReference"/>
          <w:rFonts w:ascii="GHEA Grapalat" w:hAnsi="GHEA Grapalat"/>
          <w:sz w:val="32"/>
          <w:szCs w:val="32"/>
        </w:rPr>
        <w:footnoteReference w:customMarkFollows="1" w:id="6"/>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rsidR="002A6BE3" w:rsidRPr="00E835FC" w:rsidRDefault="002A6BE3" w:rsidP="002A6BE3">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 xml:space="preserve">День, месяц, год </w:t>
            </w:r>
            <w:r w:rsidRPr="00645E5A">
              <w:rPr>
                <w:rFonts w:ascii="GHEA Grapalat" w:eastAsia="GHEA Grapalat" w:hAnsi="GHEA Grapalat" w:cs="GHEA Grapalat"/>
                <w:color w:val="000000"/>
              </w:rPr>
              <w:lastRenderedPageBreak/>
              <w:t>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604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4604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46046F"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9306E" w:rsidRPr="00BC0F3A">
              <w:rPr>
                <w:rFonts w:ascii="GHEA Grapalat" w:eastAsia="GHEA Grapalat" w:hAnsi="GHEA Grapalat" w:cs="GHEA Grapalat"/>
              </w:rPr>
              <w:lastRenderedPageBreak/>
              <w:t>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46046F"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A9306E" w:rsidRPr="00B23852"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46046F"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46046F"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4"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w:t>
      </w:r>
      <w:r w:rsidRPr="000306ED">
        <w:rPr>
          <w:rFonts w:ascii="GHEA Grapalat" w:hAnsi="GHEA Grapalat"/>
        </w:rPr>
        <w:lastRenderedPageBreak/>
        <w:t>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w:t>
      </w:r>
      <w:r w:rsidRPr="000306ED">
        <w:rPr>
          <w:rFonts w:ascii="GHEA Grapalat" w:hAnsi="GHEA Grapalat"/>
        </w:rPr>
        <w:lastRenderedPageBreak/>
        <w:t>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 xml:space="preserve">В этом подразделе отметки производятся с учетом </w:t>
      </w:r>
      <w:r w:rsidRPr="000306ED">
        <w:rPr>
          <w:rFonts w:ascii="GHEA Grapalat" w:hAnsi="GHEA Grapalat"/>
        </w:rPr>
        <w:lastRenderedPageBreak/>
        <w:t>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w:t>
      </w:r>
      <w:r w:rsidRPr="000306ED">
        <w:rPr>
          <w:rFonts w:ascii="GHEA Grapalat" w:hAnsi="GHEA Grapalat"/>
        </w:rPr>
        <w:lastRenderedPageBreak/>
        <w:t>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lastRenderedPageBreak/>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875779" w:rsidRPr="00BD654E" w:rsidRDefault="00875779" w:rsidP="00875779">
      <w:pPr>
        <w:jc w:val="right"/>
        <w:rPr>
          <w:rFonts w:ascii="GHEA Grapalat" w:hAnsi="GHEA Grapalat"/>
          <w:b/>
          <w:sz w:val="20"/>
          <w:szCs w:val="20"/>
        </w:rPr>
      </w:pPr>
    </w:p>
    <w:p w:rsidR="00875779" w:rsidRPr="00BD654E" w:rsidRDefault="00875779" w:rsidP="00875779">
      <w:pPr>
        <w:jc w:val="right"/>
        <w:rPr>
          <w:rFonts w:ascii="GHEA Grapalat" w:hAnsi="GHEA Grapalat"/>
          <w:b/>
          <w:sz w:val="20"/>
          <w:szCs w:val="20"/>
        </w:rPr>
      </w:pPr>
    </w:p>
    <w:p w:rsidR="003D01FF" w:rsidRPr="00DC619D" w:rsidRDefault="003D01FF" w:rsidP="003D01FF">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Pr="00D3436F">
        <w:rPr>
          <w:rFonts w:ascii="GHEA Grapalat" w:hAnsi="GHEA Grapalat"/>
          <w:b/>
          <w:sz w:val="24"/>
          <w:szCs w:val="24"/>
        </w:rPr>
        <w:t>2</w:t>
      </w:r>
    </w:p>
    <w:p w:rsidR="003D01FF" w:rsidRPr="00166A04" w:rsidRDefault="003D01FF" w:rsidP="003D01F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3D01FF" w:rsidRPr="009044F1" w:rsidRDefault="003D01FF" w:rsidP="003D01FF">
      <w:pPr>
        <w:widowControl w:val="0"/>
        <w:spacing w:after="120"/>
        <w:ind w:firstLine="567"/>
        <w:jc w:val="center"/>
        <w:rPr>
          <w:rFonts w:ascii="GHEA Grapalat" w:hAnsi="GHEA Grapalat"/>
        </w:rPr>
      </w:pPr>
    </w:p>
    <w:p w:rsidR="003D01FF" w:rsidRPr="009044F1" w:rsidRDefault="003D01FF" w:rsidP="003D01FF">
      <w:pPr>
        <w:widowControl w:val="0"/>
        <w:spacing w:after="120"/>
        <w:ind w:left="-66"/>
        <w:jc w:val="center"/>
        <w:rPr>
          <w:rFonts w:ascii="GHEA Grapalat" w:hAnsi="GHEA Grapalat"/>
          <w:b/>
        </w:rPr>
      </w:pPr>
      <w:r w:rsidRPr="009044F1">
        <w:rPr>
          <w:rFonts w:ascii="GHEA Grapalat" w:hAnsi="GHEA Grapalat"/>
          <w:b/>
        </w:rPr>
        <w:t>ЦЕНОВОЕ ПРЕДЛОЖЕНИЕ</w:t>
      </w:r>
    </w:p>
    <w:p w:rsidR="003D01FF" w:rsidRPr="009044F1" w:rsidRDefault="003D01FF" w:rsidP="003D01FF">
      <w:pPr>
        <w:widowControl w:val="0"/>
        <w:spacing w:after="120"/>
        <w:ind w:firstLine="567"/>
        <w:jc w:val="center"/>
        <w:rPr>
          <w:rFonts w:ascii="GHEA Grapalat" w:hAnsi="GHEA Grapalat"/>
        </w:rPr>
      </w:pPr>
    </w:p>
    <w:p w:rsidR="003D01FF" w:rsidRPr="000F6C24" w:rsidRDefault="003D01FF" w:rsidP="003D01F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Pr="00BF712B">
        <w:rPr>
          <w:rFonts w:ascii="GHEA Grapalat" w:hAnsi="GHEA Grapalat"/>
          <w:spacing w:val="-6"/>
        </w:rPr>
        <w:t>запрос котировок</w:t>
      </w:r>
      <w:r w:rsidRPr="005744FC">
        <w:rPr>
          <w:rFonts w:ascii="GHEA Grapalat" w:hAnsi="GHEA Grapalat"/>
          <w:spacing w:val="-6"/>
        </w:rPr>
        <w:t xml:space="preserve">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26C89">
        <w:rPr>
          <w:rFonts w:ascii="GHEA Grapalat" w:hAnsi="GHEA Grapalat"/>
          <w:b/>
        </w:rPr>
        <w:t>26/10</w:t>
      </w:r>
      <w:r w:rsidRPr="009C5B38">
        <w:rPr>
          <w:rFonts w:ascii="GHEA Grapalat" w:hAnsi="GHEA Grapalat"/>
          <w:b/>
        </w:rPr>
        <w:t xml:space="preserve">, </w:t>
      </w:r>
    </w:p>
    <w:p w:rsidR="003D01FF" w:rsidRPr="008842CE" w:rsidRDefault="003D01FF" w:rsidP="003D01FF">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3D01FF" w:rsidRPr="009044F1" w:rsidRDefault="003D01FF" w:rsidP="003D01FF">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3D01FF" w:rsidRPr="009044F1" w:rsidRDefault="003D01FF" w:rsidP="003D01FF">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3D01FF" w:rsidRDefault="003D01FF" w:rsidP="003D01FF">
      <w:pPr>
        <w:widowControl w:val="0"/>
        <w:spacing w:after="160"/>
        <w:jc w:val="right"/>
        <w:rPr>
          <w:rFonts w:ascii="GHEA Grapalat" w:hAnsi="GHEA Grapalat"/>
        </w:rPr>
      </w:pPr>
      <w:r w:rsidRPr="009044F1">
        <w:rPr>
          <w:rFonts w:ascii="GHEA Grapalat" w:hAnsi="GHEA Grapalat"/>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3D01FF" w:rsidRPr="005744FC" w:rsidTr="00AD6FC3">
        <w:trPr>
          <w:trHeight w:val="916"/>
          <w:jc w:val="center"/>
        </w:trPr>
        <w:tc>
          <w:tcPr>
            <w:tcW w:w="1084"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3D01FF" w:rsidRPr="00423B3F"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3D01FF" w:rsidRPr="00BD2C67" w:rsidRDefault="003D01FF" w:rsidP="00AD6FC3">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3D01FF" w:rsidRPr="005744FC" w:rsidRDefault="003D01FF" w:rsidP="00AD6FC3">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01FF" w:rsidRPr="005744FC" w:rsidTr="00AD6FC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3D01FF" w:rsidRPr="005744FC" w:rsidRDefault="003D01FF" w:rsidP="00AD6FC3">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3D01FF" w:rsidRPr="004A317B" w:rsidRDefault="003D01FF" w:rsidP="00AD6FC3">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3D01FF" w:rsidRPr="005744FC" w:rsidRDefault="003D01FF" w:rsidP="00AD6FC3">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rPr>
                <w:rFonts w:ascii="GHEA Grapalat" w:hAnsi="GHEA Grapalat"/>
                <w:sz w:val="20"/>
                <w:szCs w:val="20"/>
              </w:rPr>
            </w:pP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3D01FF" w:rsidRPr="005744FC" w:rsidRDefault="003D01FF" w:rsidP="00AD6FC3">
            <w:pPr>
              <w:widowControl w:val="0"/>
              <w:jc w:val="center"/>
              <w:rPr>
                <w:rFonts w:ascii="GHEA Grapalat" w:hAnsi="GHEA Grapalat"/>
                <w:sz w:val="20"/>
                <w:szCs w:val="20"/>
              </w:rPr>
            </w:pPr>
          </w:p>
        </w:tc>
      </w:tr>
      <w:tr w:rsidR="003D01FF" w:rsidRPr="005744FC" w:rsidTr="00AD6FC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3D01FF" w:rsidRPr="005744FC" w:rsidRDefault="003D01FF" w:rsidP="00AD6FC3">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3D01FF" w:rsidRPr="005744FC" w:rsidRDefault="003D01FF" w:rsidP="00AD6FC3">
            <w:pPr>
              <w:widowControl w:val="0"/>
              <w:jc w:val="center"/>
              <w:rPr>
                <w:rFonts w:ascii="GHEA Grapalat" w:hAnsi="GHEA Grapalat"/>
                <w:sz w:val="20"/>
                <w:szCs w:val="20"/>
              </w:rPr>
            </w:pPr>
          </w:p>
        </w:tc>
      </w:tr>
    </w:tbl>
    <w:p w:rsidR="003D01FF" w:rsidRDefault="003D01FF" w:rsidP="003D01FF">
      <w:pPr>
        <w:widowControl w:val="0"/>
        <w:spacing w:after="160"/>
        <w:jc w:val="right"/>
        <w:rPr>
          <w:rFonts w:ascii="GHEA Grapalat" w:hAnsi="GHEA Grapalat"/>
        </w:rPr>
      </w:pPr>
    </w:p>
    <w:p w:rsidR="003D01FF" w:rsidRPr="00DD2B43" w:rsidRDefault="003D01FF" w:rsidP="003D01F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D01FF" w:rsidRPr="00567D3B" w:rsidRDefault="003D01FF" w:rsidP="003D01F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3D01FF" w:rsidRPr="00D3436F" w:rsidRDefault="003D01FF" w:rsidP="003D01FF">
      <w:pPr>
        <w:widowControl w:val="0"/>
        <w:spacing w:after="160"/>
        <w:jc w:val="both"/>
        <w:rPr>
          <w:rFonts w:ascii="GHEA Grapalat" w:hAnsi="GHEA Grapalat"/>
          <w:lang w:val="es-ES"/>
        </w:rPr>
      </w:pPr>
    </w:p>
    <w:p w:rsidR="003D01FF" w:rsidRPr="000F6C24" w:rsidRDefault="003D01FF" w:rsidP="003D01FF">
      <w:pPr>
        <w:widowControl w:val="0"/>
        <w:spacing w:after="160"/>
        <w:jc w:val="right"/>
        <w:rPr>
          <w:rFonts w:ascii="GHEA Grapalat" w:hAnsi="GHEA Grapalat"/>
        </w:rPr>
      </w:pPr>
      <w:r w:rsidRPr="009044F1">
        <w:rPr>
          <w:rFonts w:ascii="GHEA Grapalat" w:hAnsi="GHEA Grapalat"/>
        </w:rPr>
        <w:t>М. П.</w:t>
      </w:r>
    </w:p>
    <w:p w:rsidR="003D01FF" w:rsidRDefault="003D01FF" w:rsidP="003D01FF">
      <w:pPr>
        <w:rPr>
          <w:rFonts w:ascii="GHEA Grapalat" w:hAnsi="GHEA Grapalat"/>
          <w:b/>
        </w:rPr>
      </w:pPr>
      <w:r>
        <w:rPr>
          <w:rFonts w:ascii="GHEA Grapalat" w:hAnsi="GHEA Grapalat"/>
          <w:b/>
        </w:rPr>
        <w:br w:type="page"/>
      </w:r>
    </w:p>
    <w:p w:rsidR="00673870" w:rsidRPr="005C48F7" w:rsidRDefault="00673870" w:rsidP="00135BCB">
      <w:pPr>
        <w:widowControl w:val="0"/>
        <w:jc w:val="right"/>
        <w:rPr>
          <w:rFonts w:ascii="GHEA Grapalat" w:hAnsi="GHEA Grapalat" w:cs="GHEA Grapalat"/>
          <w:b/>
          <w:i/>
        </w:rPr>
      </w:pPr>
      <w:r w:rsidRPr="005C48F7">
        <w:rPr>
          <w:rFonts w:ascii="GHEA Grapalat" w:hAnsi="GHEA Grapalat"/>
          <w:b/>
          <w:i/>
        </w:rPr>
        <w:lastRenderedPageBreak/>
        <w:t>Приложение № 4.2</w:t>
      </w:r>
    </w:p>
    <w:p w:rsidR="003E2382" w:rsidRPr="00E835FC" w:rsidRDefault="003E2382"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8"/>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0C0663" w:rsidRPr="00B138F3" w:rsidRDefault="000C0663" w:rsidP="000C0663">
      <w:pPr>
        <w:widowControl w:val="0"/>
        <w:tabs>
          <w:tab w:val="left" w:pos="567"/>
        </w:tabs>
        <w:ind w:firstLine="567"/>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C0663" w:rsidRPr="00B138F3" w:rsidRDefault="000C0663" w:rsidP="000C0663">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26C89">
        <w:rPr>
          <w:rFonts w:ascii="GHEA Grapalat" w:hAnsi="GHEA Grapalat"/>
          <w:b/>
        </w:rPr>
        <w:t>26/10</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w:t>
      </w:r>
      <w:r w:rsidRPr="00B138F3">
        <w:rPr>
          <w:rFonts w:ascii="GHEA Grapalat" w:hAnsi="GHEA Grapalat"/>
          <w:sz w:val="22"/>
          <w:szCs w:val="22"/>
        </w:rPr>
        <w:lastRenderedPageBreak/>
        <w:t>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p w:rsidR="00853D28" w:rsidRDefault="00853D28"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BC5B77"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BC5B77"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BC5B77"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BC5B77"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C5B77" w:rsidRPr="00201A0E" w:rsidRDefault="00BC5B77" w:rsidP="00BC5B77">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135BCB" w:rsidRDefault="00135BCB"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006102" w:rsidRPr="009C5B38" w:rsidRDefault="00006102" w:rsidP="00006102">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06102" w:rsidRPr="00B138F3" w:rsidRDefault="00006102" w:rsidP="00006102">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Pr="00B138F3">
        <w:rPr>
          <w:rFonts w:ascii="GHEA Grapalat" w:hAnsi="GHEA Grapalat"/>
          <w:spacing w:val="-6"/>
          <w:sz w:val="22"/>
          <w:szCs w:val="22"/>
        </w:rPr>
        <w:t xml:space="preserve">Компания участвует в организованной </w:t>
      </w:r>
      <w:r w:rsidRPr="00075E1E">
        <w:rPr>
          <w:rFonts w:ascii="GHEA Grapalat" w:hAnsi="GHEA Grapalat"/>
          <w:sz w:val="22"/>
          <w:lang w:eastAsia="en-US" w:bidi="ar-SA"/>
        </w:rPr>
        <w:t xml:space="preserve">ЗАО “Ергорсвет” </w:t>
      </w:r>
      <w:r w:rsidRPr="00B138F3">
        <w:rPr>
          <w:rFonts w:ascii="GHEA Grapalat" w:hAnsi="GHEA Grapalat"/>
          <w:spacing w:val="-6"/>
          <w:sz w:val="22"/>
          <w:szCs w:val="22"/>
        </w:rPr>
        <w:t xml:space="preserve">(далее — Заказчик) </w:t>
      </w:r>
    </w:p>
    <w:p w:rsidR="00006102" w:rsidRPr="00B138F3" w:rsidRDefault="00006102" w:rsidP="00006102">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DE2CB2">
        <w:rPr>
          <w:rFonts w:ascii="GHEA Grapalat" w:hAnsi="GHEA Grapalat"/>
          <w:b/>
        </w:rPr>
        <w:t>GH</w:t>
      </w:r>
      <w:r>
        <w:rPr>
          <w:rFonts w:ascii="GHEA Grapalat" w:hAnsi="GHEA Grapalat"/>
          <w:b/>
        </w:rPr>
        <w:t>TsDzB</w:t>
      </w:r>
      <w:r w:rsidRPr="006211E3">
        <w:rPr>
          <w:rFonts w:ascii="GHEA Grapalat" w:hAnsi="GHEA Grapalat"/>
          <w:b/>
        </w:rPr>
        <w:t>-</w:t>
      </w:r>
      <w:r w:rsidR="00226C89">
        <w:rPr>
          <w:rFonts w:ascii="GHEA Grapalat" w:hAnsi="GHEA Grapalat"/>
          <w:b/>
        </w:rPr>
        <w:t>26/10</w:t>
      </w:r>
      <w:r w:rsidRPr="00C90F08">
        <w:rPr>
          <w:rFonts w:ascii="GHEA Grapalat" w:hAnsi="GHEA Grapalat"/>
          <w:b/>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r w:rsidRPr="00B138F3">
        <w:rPr>
          <w:rFonts w:ascii="GHEA Grapalat" w:hAnsi="GHEA Grapalat"/>
        </w:rPr>
        <w:lastRenderedPageBreak/>
        <w:t>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Default="001D08ED" w:rsidP="00632AC2">
      <w:pPr>
        <w:widowControl w:val="0"/>
        <w:spacing w:after="160"/>
        <w:rPr>
          <w:rFonts w:ascii="GHEA Grapalat" w:hAnsi="GHEA Grapalat"/>
        </w:rPr>
      </w:pPr>
    </w:p>
    <w:p w:rsidR="001D08ED" w:rsidRPr="00B138F3" w:rsidRDefault="001D08ED" w:rsidP="00632AC2">
      <w:pPr>
        <w:widowControl w:val="0"/>
        <w:spacing w:after="160"/>
        <w:rPr>
          <w:rFonts w:ascii="GHEA Grapalat" w:hAnsi="GHEA Grapalat"/>
        </w:rPr>
      </w:pP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0002FA"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0002FA"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0002FA"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0002FA"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002FA" w:rsidRPr="00201A0E" w:rsidRDefault="000002FA" w:rsidP="000002F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135BCB" w:rsidRDefault="00135BCB">
      <w:pPr>
        <w:rPr>
          <w:rFonts w:ascii="GHEA Grapalat" w:hAnsi="GHEA Grapalat"/>
          <w:b/>
        </w:rPr>
      </w:pPr>
      <w:r>
        <w:rPr>
          <w:rFonts w:ascii="GHEA Grapalat" w:hAnsi="GHEA Grapalat"/>
          <w:b/>
        </w:rPr>
        <w:lastRenderedPageBreak/>
        <w:br w:type="page"/>
      </w:r>
    </w:p>
    <w:p w:rsidR="008C41CB" w:rsidRPr="006F1605" w:rsidRDefault="008C41CB" w:rsidP="00135BCB">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Pr="006F1605">
        <w:rPr>
          <w:rFonts w:ascii="GHEA Grapalat" w:hAnsi="GHEA Grapalat"/>
          <w:b/>
          <w:sz w:val="24"/>
          <w:szCs w:val="24"/>
        </w:rPr>
        <w:t>6</w:t>
      </w:r>
    </w:p>
    <w:p w:rsidR="008C41CB" w:rsidRPr="00166A04" w:rsidRDefault="008C41CB" w:rsidP="00135BCB">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Pr="00FA41D5">
        <w:rPr>
          <w:rFonts w:ascii="GHEA Grapalat" w:hAnsi="GHEA Grapalat"/>
          <w:b/>
          <w:sz w:val="24"/>
          <w:szCs w:val="24"/>
        </w:rPr>
        <w:t>запрос котировок</w:t>
      </w:r>
      <w:r w:rsidRPr="00FA41D5">
        <w:rPr>
          <w:rFonts w:ascii="GHEA Grapalat" w:hAnsi="GHEA Grapalat"/>
          <w:b/>
          <w:sz w:val="24"/>
          <w:szCs w:val="24"/>
        </w:rPr>
        <w:br/>
      </w:r>
      <w:r w:rsidRPr="009044F1">
        <w:rPr>
          <w:rFonts w:ascii="GHEA Grapalat" w:hAnsi="GHEA Grapalat"/>
          <w:b/>
          <w:sz w:val="24"/>
          <w:szCs w:val="24"/>
        </w:rPr>
        <w:t xml:space="preserve">под кодом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8C41CB" w:rsidRPr="00AD29CE" w:rsidRDefault="008C41CB" w:rsidP="008C41CB">
      <w:pPr>
        <w:widowControl w:val="0"/>
        <w:spacing w:after="160" w:line="360" w:lineRule="auto"/>
        <w:jc w:val="right"/>
        <w:rPr>
          <w:rFonts w:ascii="GHEA Grapalat" w:hAnsi="GHEA Grapalat"/>
          <w:i/>
        </w:rPr>
      </w:pPr>
    </w:p>
    <w:p w:rsidR="008C41CB" w:rsidRPr="006211E3" w:rsidRDefault="008C41CB" w:rsidP="008C41CB">
      <w:pPr>
        <w:widowControl w:val="0"/>
        <w:spacing w:after="160"/>
        <w:jc w:val="center"/>
        <w:rPr>
          <w:rFonts w:ascii="GHEA Grapalat" w:hAnsi="GHEA Grapalat"/>
          <w:b/>
        </w:rPr>
      </w:pPr>
      <w:r w:rsidRPr="00B02E29">
        <w:rPr>
          <w:rFonts w:ascii="GHEA Grapalat" w:hAnsi="GHEA Grapalat"/>
          <w:b/>
        </w:rPr>
        <w:t>ДОГОВОР</w:t>
      </w:r>
      <w:r>
        <w:rPr>
          <w:rFonts w:ascii="GHEA Grapalat" w:hAnsi="GHEA Grapalat"/>
          <w:b/>
        </w:rPr>
        <w:t xml:space="preserve"> </w:t>
      </w:r>
      <w:r w:rsidRPr="00B02E29">
        <w:rPr>
          <w:rFonts w:ascii="GHEA Grapalat" w:hAnsi="GHEA Grapalat"/>
          <w:b/>
        </w:rPr>
        <w:t>ЗАКУПКИ</w:t>
      </w:r>
      <w:r>
        <w:rPr>
          <w:rFonts w:ascii="GHEA Grapalat" w:hAnsi="GHEA Grapalat"/>
          <w:b/>
        </w:rPr>
        <w:t xml:space="preserve"> </w:t>
      </w:r>
      <w:r w:rsidRPr="00B02E29">
        <w:rPr>
          <w:rFonts w:ascii="GHEA Grapalat" w:hAnsi="GHEA Grapalat"/>
          <w:b/>
        </w:rPr>
        <w:t>НА</w:t>
      </w:r>
      <w:r>
        <w:rPr>
          <w:rFonts w:ascii="GHEA Grapalat" w:hAnsi="GHEA Grapalat"/>
          <w:b/>
        </w:rPr>
        <w:t xml:space="preserve"> </w:t>
      </w:r>
      <w:r>
        <w:rPr>
          <w:rFonts w:ascii="GHEA Grapalat" w:hAnsi="GHEA Grapalat"/>
          <w:b/>
        </w:rPr>
        <w:br/>
      </w:r>
      <w:r w:rsidRPr="00B02E29">
        <w:rPr>
          <w:rFonts w:ascii="GHEA Grapalat" w:hAnsi="GHEA Grapalat"/>
          <w:b/>
        </w:rPr>
        <w:t>ПРЕДОСТАВЛЕНИЕ</w:t>
      </w:r>
      <w:r>
        <w:rPr>
          <w:rFonts w:ascii="GHEA Grapalat" w:hAnsi="GHEA Grapalat"/>
          <w:b/>
        </w:rPr>
        <w:t xml:space="preserve"> </w:t>
      </w:r>
      <w:r w:rsidRPr="00E2759B">
        <w:rPr>
          <w:rFonts w:ascii="GHEA Grapalat" w:hAnsi="GHEA Grapalat"/>
          <w:b/>
        </w:rPr>
        <w:t>УСЛУГ</w:t>
      </w:r>
    </w:p>
    <w:p w:rsidR="008C41CB" w:rsidRPr="00166A04" w:rsidRDefault="008C41CB" w:rsidP="008C41CB">
      <w:pPr>
        <w:pStyle w:val="BodyTextIndent3"/>
        <w:widowControl w:val="0"/>
        <w:spacing w:after="160" w:line="240" w:lineRule="auto"/>
        <w:jc w:val="center"/>
        <w:rPr>
          <w:rFonts w:ascii="GHEA Grapalat" w:hAnsi="GHEA Grapalat"/>
          <w:b/>
          <w:sz w:val="24"/>
          <w:szCs w:val="24"/>
        </w:rPr>
      </w:pPr>
      <w:r w:rsidRPr="00936B04">
        <w:rPr>
          <w:rFonts w:ascii="GHEA Grapalat" w:hAnsi="GHEA Grapalat"/>
          <w:b/>
        </w:rPr>
        <w:t xml:space="preserve">№ </w:t>
      </w:r>
      <w:r w:rsidRPr="00AB4993">
        <w:rPr>
          <w:rFonts w:ascii="GHEA Grapalat" w:hAnsi="GHEA Grapalat"/>
          <w:b/>
        </w:rPr>
        <w:t xml:space="preserve"> </w:t>
      </w:r>
      <w:r>
        <w:rPr>
          <w:rFonts w:ascii="GHEA Grapalat" w:hAnsi="GHEA Grapalat"/>
          <w:b/>
          <w:sz w:val="24"/>
          <w:szCs w:val="24"/>
        </w:rPr>
        <w:t>ЕГС-</w:t>
      </w:r>
      <w:r w:rsidRPr="00DE2CB2">
        <w:rPr>
          <w:rFonts w:ascii="GHEA Grapalat" w:hAnsi="GHEA Grapalat"/>
          <w:b/>
          <w:sz w:val="24"/>
          <w:szCs w:val="24"/>
        </w:rPr>
        <w:t>GH</w:t>
      </w:r>
      <w:r>
        <w:rPr>
          <w:rFonts w:ascii="GHEA Grapalat" w:hAnsi="GHEA Grapalat"/>
          <w:b/>
          <w:sz w:val="24"/>
          <w:szCs w:val="24"/>
        </w:rPr>
        <w:t>TsDzB</w:t>
      </w:r>
      <w:r w:rsidRPr="006211E3">
        <w:rPr>
          <w:rFonts w:ascii="GHEA Grapalat" w:hAnsi="GHEA Grapalat"/>
          <w:b/>
          <w:sz w:val="24"/>
          <w:szCs w:val="24"/>
        </w:rPr>
        <w:t>-</w:t>
      </w:r>
      <w:r w:rsidR="00226C89">
        <w:rPr>
          <w:rFonts w:ascii="GHEA Grapalat" w:hAnsi="GHEA Grapalat"/>
          <w:b/>
          <w:sz w:val="24"/>
          <w:szCs w:val="24"/>
        </w:rPr>
        <w:t>26/10</w:t>
      </w:r>
    </w:p>
    <w:p w:rsidR="008C41CB" w:rsidRPr="00AB4993" w:rsidRDefault="008C41CB" w:rsidP="008C41CB">
      <w:pPr>
        <w:pStyle w:val="BodyTextIndent3"/>
        <w:widowControl w:val="0"/>
        <w:spacing w:after="160" w:line="240" w:lineRule="auto"/>
        <w:jc w:val="center"/>
        <w:rPr>
          <w:rFonts w:ascii="GHEA Grapalat" w:hAnsi="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C41CB" w:rsidTr="00BB1918">
        <w:tc>
          <w:tcPr>
            <w:tcW w:w="4643" w:type="dxa"/>
          </w:tcPr>
          <w:p w:rsidR="008C41CB" w:rsidRPr="00D04EA3" w:rsidRDefault="008C41CB" w:rsidP="00BB191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 Ереван</w:t>
            </w:r>
          </w:p>
        </w:tc>
        <w:tc>
          <w:tcPr>
            <w:tcW w:w="4644" w:type="dxa"/>
          </w:tcPr>
          <w:p w:rsidR="008C41CB" w:rsidRPr="00D04EA3" w:rsidRDefault="008C41CB" w:rsidP="00BB191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lang w:val="en-US"/>
              </w:rPr>
              <w:t>25</w:t>
            </w:r>
            <w:r w:rsidRPr="00AD29CE">
              <w:rPr>
                <w:rFonts w:ascii="GHEA Grapalat" w:hAnsi="GHEA Grapalat"/>
              </w:rPr>
              <w:t>г.</w:t>
            </w:r>
          </w:p>
        </w:tc>
      </w:tr>
    </w:tbl>
    <w:p w:rsidR="008C41CB" w:rsidRPr="00D04EA3" w:rsidRDefault="008C41CB" w:rsidP="008C41CB">
      <w:pPr>
        <w:widowControl w:val="0"/>
        <w:spacing w:after="160" w:line="336" w:lineRule="auto"/>
        <w:jc w:val="center"/>
        <w:rPr>
          <w:rFonts w:ascii="GHEA Grapalat" w:hAnsi="GHEA Grapalat"/>
          <w:b/>
          <w:u w:val="single"/>
          <w:lang w:val="en-US"/>
        </w:rPr>
      </w:pPr>
    </w:p>
    <w:p w:rsidR="008C41CB" w:rsidRPr="00AD29CE" w:rsidRDefault="008C41CB" w:rsidP="008C41CB">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8C41CB" w:rsidRPr="00AD29CE" w:rsidRDefault="008C41CB" w:rsidP="008C41CB">
      <w:pPr>
        <w:widowControl w:val="0"/>
        <w:spacing w:after="120"/>
        <w:jc w:val="both"/>
        <w:rPr>
          <w:rFonts w:ascii="GHEA Grapalat" w:hAnsi="GHEA Grapalat"/>
          <w:i/>
        </w:rPr>
      </w:pPr>
    </w:p>
    <w:p w:rsidR="008C41CB" w:rsidRPr="00D04EA3" w:rsidRDefault="008C41CB" w:rsidP="008C41CB">
      <w:pPr>
        <w:spacing w:after="160" w:line="336" w:lineRule="auto"/>
        <w:jc w:val="center"/>
        <w:rPr>
          <w:rFonts w:ascii="GHEA Grapalat" w:hAnsi="GHEA Grapalat"/>
          <w:b/>
        </w:rPr>
      </w:pPr>
      <w:r w:rsidRPr="00D04EA3">
        <w:rPr>
          <w:rFonts w:ascii="GHEA Grapalat" w:hAnsi="GHEA Grapalat"/>
          <w:b/>
        </w:rPr>
        <w:t>1. ПРЕДМЕТ ДОГОВОРА</w:t>
      </w:r>
    </w:p>
    <w:p w:rsidR="00905947" w:rsidRDefault="00905947" w:rsidP="00905947">
      <w:pPr>
        <w:widowControl w:val="0"/>
        <w:tabs>
          <w:tab w:val="left" w:pos="1134"/>
        </w:tabs>
        <w:spacing w:after="160"/>
        <w:ind w:firstLine="567"/>
        <w:jc w:val="both"/>
        <w:rPr>
          <w:rFonts w:ascii="GHEA Grapalat" w:hAnsi="GHEA Grapalat"/>
        </w:rPr>
      </w:pPr>
      <w:r w:rsidRPr="00B02E29">
        <w:rPr>
          <w:rFonts w:ascii="GHEA Grapalat" w:hAnsi="GHEA Grapalat"/>
        </w:rPr>
        <w:t>1.1</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поручает,</w:t>
      </w:r>
      <w:r>
        <w:rPr>
          <w:rFonts w:ascii="GHEA Grapalat" w:hAnsi="GHEA Grapalat"/>
        </w:rPr>
        <w:t xml:space="preserve"> </w:t>
      </w:r>
      <w:r w:rsidRPr="00B02E29">
        <w:rPr>
          <w:rFonts w:ascii="GHEA Grapalat" w:hAnsi="GHEA Grapalat"/>
        </w:rPr>
        <w:t>а</w:t>
      </w:r>
      <w:r>
        <w:rPr>
          <w:rFonts w:ascii="GHEA Grapalat" w:hAnsi="GHEA Grapalat"/>
        </w:rPr>
        <w:t xml:space="preserve"> </w:t>
      </w:r>
      <w:r w:rsidRPr="00B02E29">
        <w:rPr>
          <w:rFonts w:ascii="GHEA Grapalat" w:hAnsi="GHEA Grapalat"/>
        </w:rPr>
        <w:t>Исполнитель</w:t>
      </w:r>
      <w:r>
        <w:rPr>
          <w:rFonts w:ascii="GHEA Grapalat" w:hAnsi="GHEA Grapalat"/>
        </w:rPr>
        <w:t xml:space="preserve"> </w:t>
      </w:r>
      <w:r w:rsidRPr="00B02E29">
        <w:rPr>
          <w:rFonts w:ascii="GHEA Grapalat" w:hAnsi="GHEA Grapalat"/>
        </w:rPr>
        <w:t>принимает</w:t>
      </w:r>
      <w:r>
        <w:rPr>
          <w:rFonts w:ascii="GHEA Grapalat" w:hAnsi="GHEA Grapalat"/>
        </w:rPr>
        <w:t xml:space="preserve"> </w:t>
      </w:r>
      <w:r w:rsidRPr="00B02E29">
        <w:rPr>
          <w:rFonts w:ascii="GHEA Grapalat" w:hAnsi="GHEA Grapalat"/>
        </w:rPr>
        <w:t>обязательство</w:t>
      </w:r>
      <w:r>
        <w:rPr>
          <w:rFonts w:ascii="GHEA Grapalat" w:hAnsi="GHEA Grapalat"/>
        </w:rPr>
        <w:t xml:space="preserve"> </w:t>
      </w:r>
      <w:r w:rsidRPr="00B02E29">
        <w:rPr>
          <w:rFonts w:ascii="GHEA Grapalat" w:hAnsi="GHEA Grapalat"/>
        </w:rPr>
        <w:t>по</w:t>
      </w:r>
      <w:r>
        <w:rPr>
          <w:rFonts w:ascii="GHEA Grapalat" w:hAnsi="GHEA Grapalat"/>
        </w:rPr>
        <w:t xml:space="preserve"> </w:t>
      </w:r>
      <w:r w:rsidRPr="00B02E29">
        <w:rPr>
          <w:rFonts w:ascii="GHEA Grapalat" w:hAnsi="GHEA Grapalat"/>
        </w:rPr>
        <w:t>предоставлению</w:t>
      </w:r>
      <w:r>
        <w:rPr>
          <w:rFonts w:ascii="GHEA Grapalat" w:hAnsi="GHEA Grapalat"/>
        </w:rPr>
        <w:t xml:space="preserve"> </w:t>
      </w:r>
      <w:r w:rsidRPr="00B02E29">
        <w:rPr>
          <w:rFonts w:ascii="GHEA Grapalat" w:hAnsi="GHEA Grapalat"/>
        </w:rPr>
        <w:t>услуг</w:t>
      </w:r>
      <w:r>
        <w:rPr>
          <w:rFonts w:ascii="GHEA Grapalat" w:hAnsi="GHEA Grapalat"/>
        </w:rPr>
        <w:t xml:space="preserve"> </w:t>
      </w:r>
      <w:r w:rsidRPr="0060166D">
        <w:rPr>
          <w:rFonts w:ascii="GHEA Grapalat" w:hAnsi="GHEA Grapalat"/>
        </w:rPr>
        <w:t xml:space="preserve">по бурению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услуга),</w:t>
      </w:r>
      <w:r>
        <w:rPr>
          <w:rFonts w:ascii="GHEA Grapalat" w:hAnsi="GHEA Grapalat"/>
        </w:rPr>
        <w:t xml:space="preserve"> </w:t>
      </w:r>
      <w:r w:rsidRPr="00B02E29">
        <w:rPr>
          <w:rFonts w:ascii="GHEA Grapalat" w:hAnsi="GHEA Grapalat"/>
        </w:rPr>
        <w:t>согласно</w:t>
      </w:r>
      <w:r>
        <w:rPr>
          <w:rFonts w:ascii="GHEA Grapalat" w:hAnsi="GHEA Grapalat"/>
        </w:rPr>
        <w:t xml:space="preserve"> </w:t>
      </w:r>
      <w:r w:rsidRPr="00B02E29">
        <w:rPr>
          <w:rFonts w:ascii="GHEA Grapalat" w:hAnsi="GHEA Grapalat"/>
        </w:rPr>
        <w:t>требованиям</w:t>
      </w:r>
      <w:r>
        <w:rPr>
          <w:rFonts w:ascii="GHEA Grapalat" w:hAnsi="GHEA Grapalat"/>
        </w:rPr>
        <w:t xml:space="preserve"> </w:t>
      </w:r>
      <w:r w:rsidRPr="00B02E29">
        <w:rPr>
          <w:rFonts w:ascii="GHEA Grapalat" w:hAnsi="GHEA Grapalat"/>
        </w:rPr>
        <w:t>Технической</w:t>
      </w:r>
      <w:r>
        <w:rPr>
          <w:rFonts w:ascii="GHEA Grapalat" w:hAnsi="GHEA Grapalat"/>
        </w:rPr>
        <w:t xml:space="preserve"> </w:t>
      </w:r>
      <w:r w:rsidRPr="00B02E29">
        <w:rPr>
          <w:rFonts w:ascii="GHEA Grapalat" w:hAnsi="GHEA Grapalat"/>
        </w:rPr>
        <w:t>характеристики</w:t>
      </w:r>
      <w:r>
        <w:rPr>
          <w:rFonts w:ascii="GHEA Grapalat" w:hAnsi="GHEA Grapalat"/>
        </w:rPr>
        <w:t>—</w:t>
      </w:r>
      <w:r w:rsidRPr="00B02E29">
        <w:rPr>
          <w:rFonts w:ascii="GHEA Grapalat" w:hAnsi="GHEA Grapalat"/>
        </w:rPr>
        <w:t>графика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установленной</w:t>
      </w:r>
      <w:r>
        <w:rPr>
          <w:rFonts w:ascii="GHEA Grapalat" w:hAnsi="GHEA Grapalat"/>
        </w:rPr>
        <w:t xml:space="preserve"> </w:t>
      </w:r>
      <w:r w:rsidRPr="00B02E29">
        <w:rPr>
          <w:rFonts w:ascii="GHEA Grapalat" w:hAnsi="GHEA Grapalat"/>
        </w:rPr>
        <w:t>Приложением</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1,</w:t>
      </w:r>
      <w:r>
        <w:rPr>
          <w:rFonts w:ascii="GHEA Grapalat" w:hAnsi="GHEA Grapalat"/>
        </w:rPr>
        <w:t xml:space="preserve"> </w:t>
      </w:r>
      <w:r w:rsidRPr="00B02E29">
        <w:rPr>
          <w:rFonts w:ascii="GHEA Grapalat" w:hAnsi="GHEA Grapalat"/>
        </w:rPr>
        <w:t>составляющим</w:t>
      </w:r>
      <w:r>
        <w:rPr>
          <w:rFonts w:ascii="GHEA Grapalat" w:hAnsi="GHEA Grapalat"/>
        </w:rPr>
        <w:t xml:space="preserve"> </w:t>
      </w:r>
      <w:r w:rsidRPr="00B02E29">
        <w:rPr>
          <w:rFonts w:ascii="GHEA Grapalat" w:hAnsi="GHEA Grapalat"/>
        </w:rPr>
        <w:t>неотъемлемую</w:t>
      </w:r>
      <w:r>
        <w:rPr>
          <w:rFonts w:ascii="GHEA Grapalat" w:hAnsi="GHEA Grapalat"/>
        </w:rPr>
        <w:t xml:space="preserve"> </w:t>
      </w:r>
      <w:r w:rsidRPr="00B02E29">
        <w:rPr>
          <w:rFonts w:ascii="GHEA Grapalat" w:hAnsi="GHEA Grapalat"/>
        </w:rPr>
        <w:t>часть</w:t>
      </w:r>
      <w:r>
        <w:rPr>
          <w:rFonts w:ascii="GHEA Grapalat" w:hAnsi="GHEA Grapalat"/>
        </w:rPr>
        <w:t xml:space="preserve"> </w:t>
      </w:r>
      <w:r w:rsidRPr="00B02E29">
        <w:rPr>
          <w:rFonts w:ascii="GHEA Grapalat" w:hAnsi="GHEA Grapalat"/>
        </w:rPr>
        <w:t>настоящего</w:t>
      </w:r>
      <w:r>
        <w:rPr>
          <w:rFonts w:ascii="GHEA Grapalat" w:hAnsi="GHEA Grapalat"/>
        </w:rPr>
        <w:t xml:space="preserve"> </w:t>
      </w:r>
      <w:r w:rsidRPr="00B02E29">
        <w:rPr>
          <w:rFonts w:ascii="GHEA Grapalat" w:hAnsi="GHEA Grapalat"/>
        </w:rPr>
        <w:t>договора</w:t>
      </w:r>
      <w:r>
        <w:rPr>
          <w:rFonts w:ascii="GHEA Grapalat" w:hAnsi="GHEA Grapalat"/>
        </w:rPr>
        <w:t xml:space="preserve"> </w:t>
      </w:r>
      <w:r w:rsidRPr="00B02E29">
        <w:rPr>
          <w:rFonts w:ascii="GHEA Grapalat" w:hAnsi="GHEA Grapalat"/>
        </w:rPr>
        <w:t>(далее</w:t>
      </w:r>
      <w:r>
        <w:rPr>
          <w:rFonts w:ascii="GHEA Grapalat" w:hAnsi="GHEA Grapalat"/>
        </w:rPr>
        <w:t xml:space="preserve"> </w:t>
      </w:r>
      <w:r w:rsidRPr="00B02E29">
        <w:rPr>
          <w:rFonts w:ascii="GHEA Grapalat" w:hAnsi="GHEA Grapalat"/>
        </w:rPr>
        <w:t>—</w:t>
      </w:r>
      <w:r>
        <w:rPr>
          <w:rFonts w:ascii="GHEA Grapalat" w:hAnsi="GHEA Grapalat"/>
        </w:rPr>
        <w:t xml:space="preserve"> </w:t>
      </w:r>
      <w:r w:rsidRPr="00B02E29">
        <w:rPr>
          <w:rFonts w:ascii="GHEA Grapalat" w:hAnsi="GHEA Grapalat"/>
        </w:rPr>
        <w:t>договор).</w:t>
      </w:r>
    </w:p>
    <w:p w:rsidR="000C7529" w:rsidRPr="00A87291" w:rsidRDefault="000C7529" w:rsidP="00905947">
      <w:pPr>
        <w:widowControl w:val="0"/>
        <w:tabs>
          <w:tab w:val="left" w:pos="1134"/>
        </w:tabs>
        <w:spacing w:after="160"/>
        <w:ind w:firstLine="567"/>
        <w:jc w:val="both"/>
        <w:rPr>
          <w:rFonts w:ascii="GHEA Grapalat" w:hAnsi="GHEA Grapalat" w:cs="Sylfaen"/>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A87291">
        <w:rPr>
          <w:rFonts w:ascii="GHEA Grapalat" w:hAnsi="GHEA Grapalat"/>
        </w:rPr>
        <w:t>.</w:t>
      </w:r>
    </w:p>
    <w:p w:rsidR="008C41CB" w:rsidRPr="00BD654E" w:rsidRDefault="008C41CB" w:rsidP="008C41CB">
      <w:pPr>
        <w:widowControl w:val="0"/>
        <w:spacing w:after="160"/>
        <w:jc w:val="center"/>
        <w:rPr>
          <w:rFonts w:ascii="GHEA Grapalat" w:hAnsi="GHEA Grapalat"/>
          <w:b/>
          <w:smallCaps/>
          <w:sz w:val="20"/>
          <w:szCs w:val="20"/>
        </w:rPr>
      </w:pPr>
    </w:p>
    <w:p w:rsidR="008C41CB" w:rsidRPr="00AD29CE" w:rsidRDefault="008C41CB" w:rsidP="008C41CB">
      <w:pPr>
        <w:widowControl w:val="0"/>
        <w:tabs>
          <w:tab w:val="left" w:pos="1134"/>
        </w:tabs>
        <w:spacing w:after="160"/>
        <w:jc w:val="center"/>
        <w:rPr>
          <w:rFonts w:ascii="GHEA Grapalat" w:hAnsi="GHEA Grapalat" w:cs="Sylfaen"/>
          <w:b/>
          <w:smallCaps/>
        </w:rPr>
      </w:pPr>
      <w:r w:rsidRPr="00AD29CE">
        <w:rPr>
          <w:rFonts w:ascii="GHEA Grapalat" w:hAnsi="GHEA Grapalat"/>
          <w:b/>
          <w:smallCaps/>
        </w:rPr>
        <w:t>2. ПРАВА И ОБЯЗАННОСТИ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8C41CB" w:rsidRPr="00BC61E7"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w:t>
      </w:r>
      <w:r w:rsidRPr="00AD29CE">
        <w:rPr>
          <w:rFonts w:ascii="GHEA Grapalat" w:hAnsi="GHEA Grapalat"/>
        </w:rPr>
        <w:lastRenderedPageBreak/>
        <w:t>пунктом 5.2 договора, а также пени, предус</w:t>
      </w:r>
      <w:r>
        <w:rPr>
          <w:rFonts w:ascii="GHEA Grapalat" w:hAnsi="GHEA Grapalat"/>
        </w:rPr>
        <w:t>мотренной пунктом 5.3 договора;</w:t>
      </w:r>
    </w:p>
    <w:p w:rsidR="008C41CB" w:rsidRPr="00BC61E7" w:rsidRDefault="008C41CB" w:rsidP="008C41CB">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8C41CB" w:rsidRPr="00AD29CE"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8C41CB" w:rsidRPr="00AD29CE" w:rsidRDefault="008C41CB" w:rsidP="008C41CB">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8C41CB" w:rsidRPr="00AD29CE" w:rsidRDefault="008C41CB" w:rsidP="008C41CB">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w:t>
      </w:r>
      <w:r w:rsidRPr="00AD29CE">
        <w:rPr>
          <w:rFonts w:ascii="GHEA Grapalat" w:hAnsi="GHEA Grapalat"/>
        </w:rPr>
        <w:lastRenderedPageBreak/>
        <w:t>начала процесса ликвидации или банкротства заранее в письменной форме уведомлять об этом Заказчика.</w:t>
      </w:r>
    </w:p>
    <w:p w:rsidR="008C41CB" w:rsidRPr="00C054A7" w:rsidRDefault="008C41CB" w:rsidP="008C41CB">
      <w:pPr>
        <w:widowControl w:val="0"/>
        <w:spacing w:after="160" w:line="360" w:lineRule="auto"/>
        <w:jc w:val="center"/>
        <w:rPr>
          <w:rFonts w:ascii="GHEA Grapalat" w:hAnsi="GHEA Grapalat"/>
          <w:b/>
        </w:rPr>
      </w:pPr>
    </w:p>
    <w:p w:rsidR="008C41CB" w:rsidRPr="00AD29CE" w:rsidRDefault="008C41CB" w:rsidP="008C41CB">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Pr="006211E3">
        <w:rPr>
          <w:rFonts w:ascii="GHEA Grapalat" w:hAnsi="GHEA Grapalat"/>
        </w:rPr>
        <w:t>2</w:t>
      </w:r>
      <w:r>
        <w:rPr>
          <w:rFonts w:ascii="GHEA Grapalat" w:hAnsi="GHEA Grapalat"/>
        </w:rPr>
        <w:t xml:space="preserve"> экземпляр акта сдачи-приемки (Приложение № 3). </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8C41CB" w:rsidRDefault="008C41CB" w:rsidP="008C41CB">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Pr="00FC5EF2">
        <w:rPr>
          <w:rFonts w:ascii="GHEA Grapalat" w:hAnsi="GHEA Grapalat"/>
        </w:rPr>
        <w:t>20</w:t>
      </w:r>
      <w:r>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8C41CB" w:rsidRPr="008F582C" w:rsidRDefault="008C41CB" w:rsidP="008C41CB">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8C41CB" w:rsidRDefault="008C41CB" w:rsidP="008C41CB">
      <w:pPr>
        <w:widowControl w:val="0"/>
        <w:spacing w:after="160" w:line="336" w:lineRule="auto"/>
        <w:jc w:val="center"/>
        <w:rPr>
          <w:rFonts w:ascii="GHEA Grapalat" w:hAnsi="GHEA Grapalat"/>
          <w:b/>
        </w:rPr>
      </w:pPr>
    </w:p>
    <w:p w:rsidR="008C41CB" w:rsidRPr="00AD29CE" w:rsidRDefault="008C41CB" w:rsidP="008C41CB">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8C41CB" w:rsidRPr="00D04EA3" w:rsidRDefault="008C41CB" w:rsidP="008C41CB">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lastRenderedPageBreak/>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0"/>
        <w:t>20</w:t>
      </w:r>
      <w:r>
        <w:rPr>
          <w:rFonts w:ascii="GHEA Grapalat" w:hAnsi="GHEA Grapalat"/>
        </w:rPr>
        <w:t>.</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8C41CB" w:rsidRPr="00AD29CE" w:rsidRDefault="008C41CB" w:rsidP="008C41CB">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8C41CB" w:rsidRPr="00016450" w:rsidRDefault="008C41CB" w:rsidP="008C41CB">
      <w:pPr>
        <w:widowControl w:val="0"/>
        <w:tabs>
          <w:tab w:val="left" w:pos="1134"/>
        </w:tabs>
        <w:ind w:firstLine="567"/>
        <w:jc w:val="both"/>
        <w:rPr>
          <w:rFonts w:ascii="GHEA Grapalat" w:hAnsi="GHEA Grapalat"/>
        </w:rPr>
      </w:pPr>
      <w:r w:rsidRPr="00B02E29">
        <w:rPr>
          <w:rFonts w:ascii="GHEA Grapalat" w:hAnsi="GHEA Grapalat"/>
        </w:rPr>
        <w:t>4.2</w:t>
      </w:r>
      <w:r>
        <w:rPr>
          <w:rFonts w:ascii="GHEA Grapalat" w:hAnsi="GHEA Grapalat"/>
        </w:rPr>
        <w:t>.</w:t>
      </w:r>
      <w:r>
        <w:rPr>
          <w:rFonts w:ascii="GHEA Grapalat" w:hAnsi="GHEA Grapalat"/>
        </w:rPr>
        <w:tab/>
      </w:r>
      <w:r w:rsidRPr="00B02E29">
        <w:rPr>
          <w:rFonts w:ascii="GHEA Grapalat" w:hAnsi="GHEA Grapalat"/>
        </w:rPr>
        <w:t>Заказчик</w:t>
      </w:r>
      <w:r>
        <w:rPr>
          <w:rFonts w:ascii="GHEA Grapalat" w:hAnsi="GHEA Grapalat"/>
        </w:rPr>
        <w:t xml:space="preserve"> </w:t>
      </w:r>
      <w:r w:rsidRPr="00B02E29">
        <w:rPr>
          <w:rFonts w:ascii="GHEA Grapalat" w:hAnsi="GHEA Grapalat"/>
        </w:rPr>
        <w:t>платит</w:t>
      </w:r>
      <w:r>
        <w:rPr>
          <w:rFonts w:ascii="GHEA Grapalat" w:hAnsi="GHEA Grapalat"/>
        </w:rPr>
        <w:t xml:space="preserve"> </w:t>
      </w:r>
      <w:r w:rsidRPr="00B02E29">
        <w:rPr>
          <w:rFonts w:ascii="GHEA Grapalat" w:hAnsi="GHEA Grapalat"/>
        </w:rPr>
        <w:t>за</w:t>
      </w:r>
      <w:r>
        <w:rPr>
          <w:rFonts w:ascii="GHEA Grapalat" w:hAnsi="GHEA Grapalat"/>
        </w:rPr>
        <w:t xml:space="preserve"> </w:t>
      </w:r>
      <w:r w:rsidRPr="00B02E29">
        <w:rPr>
          <w:rFonts w:ascii="GHEA Grapalat" w:hAnsi="GHEA Grapalat"/>
        </w:rPr>
        <w:t>предоставленную</w:t>
      </w:r>
      <w:r>
        <w:rPr>
          <w:rFonts w:ascii="GHEA Grapalat" w:hAnsi="GHEA Grapalat"/>
        </w:rPr>
        <w:t xml:space="preserve"> </w:t>
      </w:r>
      <w:r w:rsidRPr="00B02E29">
        <w:rPr>
          <w:rFonts w:ascii="GHEA Grapalat" w:hAnsi="GHEA Grapalat"/>
        </w:rPr>
        <w:t>ему</w:t>
      </w:r>
      <w:r>
        <w:rPr>
          <w:rFonts w:ascii="GHEA Grapalat" w:hAnsi="GHEA Grapalat"/>
        </w:rPr>
        <w:t xml:space="preserve"> </w:t>
      </w:r>
      <w:r w:rsidRPr="00B02E29">
        <w:rPr>
          <w:rFonts w:ascii="GHEA Grapalat" w:hAnsi="GHEA Grapalat"/>
        </w:rPr>
        <w:t>услугу</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драмах</w:t>
      </w:r>
      <w:r>
        <w:rPr>
          <w:rFonts w:ascii="GHEA Grapalat" w:hAnsi="GHEA Grapalat"/>
        </w:rPr>
        <w:t xml:space="preserve"> </w:t>
      </w:r>
      <w:r w:rsidRPr="00B02E29">
        <w:rPr>
          <w:rFonts w:ascii="GHEA Grapalat" w:hAnsi="GHEA Grapalat"/>
        </w:rPr>
        <w:t>Республики</w:t>
      </w:r>
      <w:r>
        <w:rPr>
          <w:rFonts w:ascii="GHEA Grapalat" w:hAnsi="GHEA Grapalat"/>
        </w:rPr>
        <w:t xml:space="preserve"> </w:t>
      </w:r>
      <w:r w:rsidRPr="00B02E29">
        <w:rPr>
          <w:rFonts w:ascii="GHEA Grapalat" w:hAnsi="GHEA Grapalat"/>
        </w:rPr>
        <w:t>Армения,</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безналичной</w:t>
      </w:r>
      <w:r>
        <w:rPr>
          <w:rFonts w:ascii="GHEA Grapalat" w:hAnsi="GHEA Grapalat"/>
        </w:rPr>
        <w:t xml:space="preserve"> </w:t>
      </w:r>
      <w:r w:rsidRPr="00B02E29">
        <w:rPr>
          <w:rFonts w:ascii="GHEA Grapalat" w:hAnsi="GHEA Grapalat"/>
        </w:rPr>
        <w:t>форме,</w:t>
      </w:r>
      <w:r>
        <w:rPr>
          <w:rFonts w:ascii="GHEA Grapalat" w:hAnsi="GHEA Grapalat"/>
        </w:rPr>
        <w:t xml:space="preserve"> </w:t>
      </w:r>
      <w:r w:rsidRPr="00B02E29">
        <w:rPr>
          <w:rFonts w:ascii="GHEA Grapalat" w:hAnsi="GHEA Grapalat"/>
        </w:rPr>
        <w:t>путем</w:t>
      </w:r>
      <w:r>
        <w:rPr>
          <w:rFonts w:ascii="GHEA Grapalat" w:hAnsi="GHEA Grapalat"/>
        </w:rPr>
        <w:t xml:space="preserve"> </w:t>
      </w:r>
      <w:r w:rsidRPr="00B02E29">
        <w:rPr>
          <w:rFonts w:ascii="GHEA Grapalat" w:hAnsi="GHEA Grapalat"/>
        </w:rPr>
        <w:t>перечисления</w:t>
      </w:r>
      <w:r>
        <w:rPr>
          <w:rFonts w:ascii="GHEA Grapalat" w:hAnsi="GHEA Grapalat"/>
        </w:rPr>
        <w:t xml:space="preserve"> </w:t>
      </w:r>
      <w:r w:rsidRPr="00B02E29">
        <w:rPr>
          <w:rFonts w:ascii="GHEA Grapalat" w:hAnsi="GHEA Grapalat"/>
        </w:rPr>
        <w:t>денежных</w:t>
      </w:r>
      <w:r>
        <w:rPr>
          <w:rFonts w:ascii="GHEA Grapalat" w:hAnsi="GHEA Grapalat"/>
        </w:rPr>
        <w:t xml:space="preserve"> </w:t>
      </w:r>
      <w:r w:rsidRPr="00B02E29">
        <w:rPr>
          <w:rFonts w:ascii="GHEA Grapalat" w:hAnsi="GHEA Grapalat"/>
        </w:rPr>
        <w:t>средств</w:t>
      </w:r>
      <w:r>
        <w:rPr>
          <w:rFonts w:ascii="GHEA Grapalat" w:hAnsi="GHEA Grapalat"/>
        </w:rPr>
        <w:t xml:space="preserve"> </w:t>
      </w:r>
      <w:r w:rsidRPr="00B02E29">
        <w:rPr>
          <w:rFonts w:ascii="GHEA Grapalat" w:hAnsi="GHEA Grapalat"/>
        </w:rPr>
        <w:t>на</w:t>
      </w:r>
      <w:r>
        <w:rPr>
          <w:rFonts w:ascii="GHEA Grapalat" w:hAnsi="GHEA Grapalat"/>
        </w:rPr>
        <w:t xml:space="preserve"> </w:t>
      </w:r>
      <w:r w:rsidRPr="00B02E29">
        <w:rPr>
          <w:rFonts w:ascii="GHEA Grapalat" w:hAnsi="GHEA Grapalat"/>
        </w:rPr>
        <w:t>расчетный</w:t>
      </w:r>
      <w:r>
        <w:rPr>
          <w:rFonts w:ascii="GHEA Grapalat" w:hAnsi="GHEA Grapalat"/>
        </w:rPr>
        <w:t xml:space="preserve"> </w:t>
      </w:r>
      <w:r w:rsidRPr="00B02E29">
        <w:rPr>
          <w:rFonts w:ascii="GHEA Grapalat" w:hAnsi="GHEA Grapalat"/>
        </w:rPr>
        <w:t>счет</w:t>
      </w:r>
      <w:r>
        <w:rPr>
          <w:rFonts w:ascii="GHEA Grapalat" w:hAnsi="GHEA Grapalat"/>
        </w:rPr>
        <w:t xml:space="preserve"> </w:t>
      </w:r>
      <w:r w:rsidRPr="00B02E29">
        <w:rPr>
          <w:rFonts w:ascii="GHEA Grapalat" w:hAnsi="GHEA Grapalat"/>
        </w:rPr>
        <w:t>Исполнителя.</w:t>
      </w:r>
      <w:r>
        <w:rPr>
          <w:rFonts w:ascii="GHEA Grapalat" w:hAnsi="GHEA Grapalat"/>
        </w:rPr>
        <w:t xml:space="preserve"> </w:t>
      </w:r>
      <w:r w:rsidRPr="00016450">
        <w:rPr>
          <w:rFonts w:ascii="GHEA Grapalat" w:hAnsi="GHEA Grapalat"/>
        </w:rPr>
        <w:t xml:space="preserve">Перечисление денежных средств производится на основании акта </w:t>
      </w:r>
      <w:r w:rsidRPr="00B02E29">
        <w:rPr>
          <w:rFonts w:ascii="GHEA Grapalat" w:hAnsi="GHEA Grapalat"/>
        </w:rPr>
        <w:t>сдачи</w:t>
      </w:r>
      <w:r w:rsidRPr="00BB2DC2">
        <w:rPr>
          <w:rFonts w:ascii="GHEA Grapalat" w:hAnsi="GHEA Grapalat"/>
        </w:rPr>
        <w:t>-</w:t>
      </w:r>
      <w:r w:rsidRPr="00B02E29">
        <w:rPr>
          <w:rFonts w:ascii="GHEA Grapalat" w:hAnsi="GHEA Grapalat"/>
        </w:rPr>
        <w:t>приемки</w:t>
      </w:r>
      <w:r w:rsidRPr="006211E3">
        <w:rPr>
          <w:rFonts w:ascii="GHEA Grapalat" w:hAnsi="GHEA Grapalat"/>
        </w:rPr>
        <w:t>.</w:t>
      </w:r>
      <w:r w:rsidRPr="00016450">
        <w:rPr>
          <w:rFonts w:ascii="GHEA Grapalat" w:hAnsi="GHEA Grapalat"/>
        </w:rPr>
        <w:t xml:space="preserve">  </w:t>
      </w:r>
      <w:r>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6211E3">
        <w:rPr>
          <w:rFonts w:ascii="GHEA Grapalat" w:hAnsi="GHEA Grapalat"/>
        </w:rPr>
        <w:t xml:space="preserve"> </w:t>
      </w:r>
      <w:r w:rsidRPr="00B02E29">
        <w:rPr>
          <w:rFonts w:ascii="GHEA Grapalat" w:hAnsi="GHEA Grapalat"/>
        </w:rPr>
        <w:t>Заказчик</w:t>
      </w:r>
      <w:r w:rsidRPr="006211E3">
        <w:rPr>
          <w:rFonts w:ascii="GHEA Grapalat" w:hAnsi="GHEA Grapalat"/>
        </w:rPr>
        <w:t>о</w:t>
      </w:r>
      <w:r w:rsidRPr="0095542C">
        <w:rPr>
          <w:rFonts w:ascii="GHEA Grapalat" w:hAnsi="GHEA Grapalat"/>
        </w:rPr>
        <w:t>м</w:t>
      </w:r>
      <w:r w:rsidRPr="007F5FB4">
        <w:rPr>
          <w:rFonts w:ascii="GHEA Grapalat" w:hAnsi="GHEA Grapalat"/>
        </w:rPr>
        <w:t>.</w:t>
      </w:r>
      <w:r w:rsidRPr="00A772AC">
        <w:rPr>
          <w:rFonts w:ascii="GHEA Grapalat" w:hAnsi="GHEA Grapalat"/>
        </w:rPr>
        <w:t xml:space="preserve"> </w:t>
      </w:r>
      <w:r>
        <w:rPr>
          <w:rFonts w:ascii="GHEA Grapalat" w:hAnsi="GHEA Grapalat"/>
        </w:rPr>
        <w:t xml:space="preserve">(Приложение № </w:t>
      </w:r>
      <w:r w:rsidRPr="006211E3">
        <w:rPr>
          <w:rFonts w:ascii="GHEA Grapalat" w:hAnsi="GHEA Grapalat"/>
        </w:rPr>
        <w:t xml:space="preserve"> 2</w:t>
      </w:r>
      <w:r>
        <w:rPr>
          <w:rFonts w:ascii="GHEA Grapalat" w:hAnsi="GHEA Grapalat"/>
        </w:rPr>
        <w:t>)</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jc w:val="center"/>
        <w:rPr>
          <w:rFonts w:ascii="GHEA Grapalat" w:hAnsi="GHEA Grapalat" w:cs="Sylfaen"/>
          <w:b/>
        </w:rPr>
      </w:pPr>
      <w:r>
        <w:rPr>
          <w:rFonts w:ascii="GHEA Grapalat" w:hAnsi="GHEA Grapalat"/>
          <w:b/>
        </w:rPr>
        <w:br w:type="page"/>
      </w:r>
      <w:r w:rsidRPr="00AD29CE">
        <w:rPr>
          <w:rFonts w:ascii="GHEA Grapalat" w:hAnsi="GHEA Grapalat"/>
          <w:b/>
        </w:rPr>
        <w:lastRenderedPageBreak/>
        <w:t>5. ОТВЕТСТВЕННОСТЬ СТОРОН</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1"/>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8C41CB" w:rsidRPr="00844C3A" w:rsidRDefault="008C41CB" w:rsidP="008C41CB">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8C41CB" w:rsidRPr="00AD29CE" w:rsidRDefault="008C41CB" w:rsidP="008C41C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8C41CB" w:rsidRPr="00AD29CE" w:rsidRDefault="008C41CB" w:rsidP="008C41CB">
      <w:pPr>
        <w:widowControl w:val="0"/>
        <w:spacing w:after="160" w:line="360" w:lineRule="auto"/>
        <w:ind w:firstLine="720"/>
        <w:jc w:val="center"/>
        <w:rPr>
          <w:rFonts w:ascii="GHEA Grapalat" w:hAnsi="GHEA Grapalat" w:cs="Sylfaen"/>
        </w:rPr>
      </w:pPr>
    </w:p>
    <w:p w:rsidR="008C41CB" w:rsidRPr="00AD29CE" w:rsidRDefault="008C41CB" w:rsidP="008C41CB">
      <w:pPr>
        <w:widowControl w:val="0"/>
        <w:spacing w:after="160" w:line="360" w:lineRule="auto"/>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rsidR="008C41CB" w:rsidRPr="00AD29CE" w:rsidRDefault="008C41CB" w:rsidP="008C41CB">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DF6CF4" w:rsidRPr="006211E3" w:rsidRDefault="00DF6CF4" w:rsidP="00DF6CF4">
      <w:pPr>
        <w:widowControl w:val="0"/>
        <w:tabs>
          <w:tab w:val="left" w:pos="1134"/>
        </w:tabs>
        <w:spacing w:after="160"/>
        <w:ind w:firstLine="567"/>
        <w:jc w:val="both"/>
        <w:rPr>
          <w:rFonts w:ascii="GHEA Grapalat" w:hAnsi="GHEA Grapalat"/>
        </w:rPr>
      </w:pPr>
      <w:r w:rsidRPr="00B02E29">
        <w:rPr>
          <w:rFonts w:ascii="GHEA Grapalat" w:hAnsi="GHEA Grapalat"/>
        </w:rPr>
        <w:t>7.1</w:t>
      </w:r>
      <w:r>
        <w:rPr>
          <w:rFonts w:ascii="GHEA Grapalat" w:hAnsi="GHEA Grapalat"/>
        </w:rPr>
        <w:t>.</w:t>
      </w:r>
      <w:r>
        <w:rPr>
          <w:rFonts w:ascii="GHEA Grapalat" w:hAnsi="GHEA Grapalat"/>
        </w:rPr>
        <w:tab/>
      </w:r>
      <w:r w:rsidRPr="00016450">
        <w:rPr>
          <w:rFonts w:ascii="GHEA Grapalat" w:hAnsi="GHEA Grapalat"/>
        </w:rPr>
        <w:t xml:space="preserve">Договор вступает в силу с момента его подписания Сторонами и действует </w:t>
      </w:r>
      <w:r w:rsidRPr="006211E3">
        <w:rPr>
          <w:rFonts w:ascii="GHEA Grapalat" w:hAnsi="GHEA Grapalat"/>
        </w:rPr>
        <w:t>до 30 декабря 202</w:t>
      </w:r>
      <w:r w:rsidRPr="00A87291">
        <w:rPr>
          <w:rFonts w:ascii="GHEA Grapalat" w:hAnsi="GHEA Grapalat"/>
        </w:rPr>
        <w:t>6</w:t>
      </w:r>
      <w:r w:rsidRPr="006211E3">
        <w:rPr>
          <w:rFonts w:ascii="GHEA Grapalat" w:hAnsi="GHEA Grapalat"/>
        </w:rPr>
        <w:t xml:space="preserve"> года или </w:t>
      </w:r>
      <w:r w:rsidRPr="00016450">
        <w:rPr>
          <w:rFonts w:ascii="GHEA Grapalat" w:hAnsi="GHEA Grapalat"/>
        </w:rPr>
        <w:t xml:space="preserve">до выполнения в полном объеме принятых Сторонами по Договору </w:t>
      </w:r>
      <w:r>
        <w:rPr>
          <w:rFonts w:ascii="GHEA Grapalat" w:hAnsi="GHEA Grapalat"/>
        </w:rPr>
        <w:t>обязательств но не позднее 31 января 202</w:t>
      </w:r>
      <w:r w:rsidRPr="00A87291">
        <w:rPr>
          <w:rFonts w:ascii="GHEA Grapalat" w:hAnsi="GHEA Grapalat"/>
        </w:rPr>
        <w:t>7</w:t>
      </w:r>
      <w:r w:rsidRPr="006211E3">
        <w:rPr>
          <w:rFonts w:ascii="GHEA Grapalat" w:hAnsi="GHEA Grapalat"/>
        </w:rPr>
        <w:t xml:space="preserve"> года</w:t>
      </w:r>
      <w:r>
        <w:rPr>
          <w:rFonts w:ascii="GHEA Grapalat" w:hAnsi="GHEA Grapalat"/>
        </w:rPr>
        <w:t>.</w:t>
      </w:r>
    </w:p>
    <w:p w:rsidR="00DF6CF4" w:rsidRPr="006211E3" w:rsidRDefault="00DF6CF4" w:rsidP="00DF6CF4">
      <w:pPr>
        <w:widowControl w:val="0"/>
        <w:tabs>
          <w:tab w:val="left" w:pos="1134"/>
        </w:tabs>
        <w:spacing w:after="160"/>
        <w:ind w:firstLine="567"/>
        <w:jc w:val="both"/>
        <w:rPr>
          <w:rFonts w:ascii="GHEA Grapalat" w:hAnsi="GHEA Grapalat"/>
        </w:rPr>
      </w:pPr>
      <w:r w:rsidRPr="006211E3">
        <w:rPr>
          <w:rFonts w:ascii="GHEA Grapalat" w:hAnsi="GHEA Grapalat"/>
        </w:rPr>
        <w:t>7.1.1. Количества и объем услуг, указанные в договоре, Заказчик может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 но не позднее 31 января 202</w:t>
      </w:r>
      <w:r w:rsidRPr="00A87291">
        <w:rPr>
          <w:rFonts w:ascii="GHEA Grapalat" w:hAnsi="GHEA Grapalat"/>
        </w:rPr>
        <w:t>7</w:t>
      </w:r>
      <w:r w:rsidRPr="006211E3">
        <w:rPr>
          <w:rFonts w:ascii="GHEA Grapalat" w:hAnsi="GHEA Grapalat"/>
        </w:rPr>
        <w:t xml:space="preserve"> года</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w:t>
      </w:r>
      <w:r w:rsidRPr="00844C3A">
        <w:rPr>
          <w:rFonts w:ascii="GHEA Grapalat" w:hAnsi="GHEA Grapalat"/>
          <w:spacing w:val="-4"/>
        </w:rPr>
        <w:lastRenderedPageBreak/>
        <w:t>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693D2B">
        <w:rPr>
          <w:rFonts w:ascii="GHEA Grapalat" w:hAnsi="GHEA Grapalat"/>
        </w:rPr>
        <w:t xml:space="preserve">. </w:t>
      </w:r>
      <w:r w:rsidR="00693D2B" w:rsidRPr="00BE6511">
        <w:rPr>
          <w:rFonts w:ascii="GHEA Grapalat" w:hAnsi="GHEA Grapalat"/>
        </w:rPr>
        <w:t xml:space="preserve">При этом в случае применения настоящего подпункта </w:t>
      </w:r>
      <w:r w:rsidR="00693D2B">
        <w:rPr>
          <w:rFonts w:ascii="GHEA Grapalat" w:hAnsi="GHEA Grapalat"/>
        </w:rPr>
        <w:t>агентом</w:t>
      </w:r>
      <w:r w:rsidR="00693D2B"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693D2B">
        <w:rPr>
          <w:rFonts w:ascii="GHEA Grapalat" w:hAnsi="GHEA Grapalat"/>
        </w:rPr>
        <w:t>.</w:t>
      </w:r>
      <w:r w:rsidR="00F67ECE">
        <w:rPr>
          <w:rStyle w:val="FootnoteReference"/>
          <w:rFonts w:ascii="GHEA Grapalat" w:hAnsi="GHEA Grapalat"/>
        </w:rPr>
        <w:footnoteReference w:customMarkFollows="1" w:id="12"/>
        <w:t>22</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w:t>
      </w:r>
      <w:r w:rsidRPr="00AD29CE">
        <w:rPr>
          <w:rFonts w:ascii="GHEA Grapalat" w:hAnsi="GHEA Grapalat"/>
        </w:rPr>
        <w:lastRenderedPageBreak/>
        <w:t>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13"/>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w:t>
      </w:r>
      <w:r w:rsidRPr="00AD29CE">
        <w:rPr>
          <w:rFonts w:ascii="GHEA Grapalat" w:hAnsi="GHEA Grapalat"/>
        </w:rPr>
        <w:lastRenderedPageBreak/>
        <w:t xml:space="preserve">порядке, установленном законодательством Республики Армения. </w:t>
      </w:r>
    </w:p>
    <w:p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F061E8" w:rsidRPr="00076092" w:rsidRDefault="00F061E8" w:rsidP="00076092">
      <w:pPr>
        <w:widowControl w:val="0"/>
        <w:tabs>
          <w:tab w:val="left" w:pos="1276"/>
        </w:tabs>
        <w:spacing w:after="160" w:line="360" w:lineRule="auto"/>
        <w:ind w:firstLine="567"/>
        <w:jc w:val="both"/>
        <w:rPr>
          <w:rFonts w:ascii="GHEA Grapalat" w:hAnsi="GHEA Grapalat"/>
        </w:rPr>
      </w:pPr>
      <w:r>
        <w:rPr>
          <w:rFonts w:ascii="GHEA Grapalat" w:hAnsi="GHEA Grapalat"/>
        </w:rPr>
        <w:t>7.12</w:t>
      </w:r>
      <w:r w:rsidR="001802E6">
        <w:rPr>
          <w:rFonts w:ascii="GHEA Grapalat" w:hAnsi="GHEA Grapalat"/>
        </w:rPr>
        <w:t xml:space="preserve">. </w:t>
      </w:r>
      <w:r w:rsidR="001802E6">
        <w:rPr>
          <w:rStyle w:val="ezkurwreuab5ozgtqnkl"/>
          <w:rFonts w:ascii="GHEA Grapalat" w:hAnsi="GHEA Grapalat"/>
        </w:rPr>
        <w:t>Исполнитель</w:t>
      </w:r>
      <w:r w:rsidR="001802E6" w:rsidRPr="00B40E38">
        <w:rPr>
          <w:rFonts w:ascii="GHEA Grapalat" w:hAnsi="GHEA Grapalat"/>
        </w:rPr>
        <w:t xml:space="preserve"> </w:t>
      </w:r>
      <w:r w:rsidR="001802E6" w:rsidRPr="00B40E38">
        <w:rPr>
          <w:rStyle w:val="ezkurwreuab5ozgtqnkl"/>
          <w:rFonts w:ascii="GHEA Grapalat" w:hAnsi="GHEA Grapalat"/>
        </w:rPr>
        <w:t>имеет право</w:t>
      </w:r>
      <w:r w:rsidR="001802E6" w:rsidRPr="00B40E38">
        <w:rPr>
          <w:rFonts w:ascii="GHEA Grapalat" w:hAnsi="GHEA Grapalat"/>
        </w:rPr>
        <w:t xml:space="preserve"> </w:t>
      </w:r>
      <w:r w:rsidR="001802E6"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001802E6" w:rsidRPr="009A510B">
        <w:rPr>
          <w:rStyle w:val="ezkurwreuab5ozgtqnkl"/>
          <w:rFonts w:ascii="GHEA Grapalat" w:hAnsi="GHEA Grapalat"/>
        </w:rPr>
        <w:t>о закупке</w:t>
      </w:r>
      <w:r w:rsidR="001802E6" w:rsidRPr="00B40E38">
        <w:rPr>
          <w:rStyle w:val="ezkurwreuab5ozgtqnkl"/>
          <w:rFonts w:ascii="GHEA Grapalat" w:hAnsi="GHEA Grapalat"/>
        </w:rPr>
        <w:t>, на основании договора финансирования (факторинга) в обмен на уступку требования</w:t>
      </w:r>
      <w:r w:rsidR="001802E6" w:rsidRPr="00B40E38">
        <w:rPr>
          <w:rFonts w:ascii="GHEA Grapalat" w:hAnsi="GHEA Grapalat"/>
        </w:rPr>
        <w:t xml:space="preserve"> </w:t>
      </w:r>
      <w:r w:rsidR="001802E6" w:rsidRPr="00B40E38">
        <w:rPr>
          <w:rStyle w:val="ezkurwreuab5ozgtqnkl"/>
          <w:rFonts w:ascii="GHEA Grapalat" w:hAnsi="GHEA Grapalat"/>
        </w:rPr>
        <w:t xml:space="preserve">(далее-договор факторинга). </w:t>
      </w:r>
      <w:r w:rsidR="001802E6">
        <w:rPr>
          <w:rStyle w:val="ezkurwreuab5ozgtqnkl"/>
          <w:rFonts w:ascii="GHEA Grapalat" w:hAnsi="GHEA Grapalat"/>
        </w:rPr>
        <w:t xml:space="preserve">В </w:t>
      </w:r>
      <w:r w:rsidR="001802E6">
        <w:rPr>
          <w:rFonts w:ascii="GHEA Grapalat" w:hAnsi="GHEA Grapalat"/>
        </w:rPr>
        <w:t>д</w:t>
      </w:r>
      <w:r w:rsidR="001802E6" w:rsidRPr="009A510B">
        <w:rPr>
          <w:rFonts w:ascii="GHEA Grapalat" w:hAnsi="GHEA Grapalat"/>
        </w:rPr>
        <w:t>оговор</w:t>
      </w:r>
      <w:r w:rsidR="001802E6">
        <w:rPr>
          <w:rFonts w:ascii="GHEA Grapalat" w:hAnsi="GHEA Grapalat"/>
        </w:rPr>
        <w:t>е</w:t>
      </w:r>
      <w:r w:rsidR="001802E6" w:rsidRPr="009A510B">
        <w:rPr>
          <w:rFonts w:ascii="GHEA Grapalat" w:hAnsi="GHEA Grapalat"/>
        </w:rPr>
        <w:t xml:space="preserve"> факторинга долж</w:t>
      </w:r>
      <w:r w:rsidR="001802E6">
        <w:rPr>
          <w:rFonts w:ascii="GHEA Grapalat" w:hAnsi="GHEA Grapalat"/>
        </w:rPr>
        <w:t>но быть</w:t>
      </w:r>
      <w:r w:rsidR="001802E6" w:rsidRPr="009A510B">
        <w:rPr>
          <w:rFonts w:ascii="GHEA Grapalat" w:hAnsi="GHEA Grapalat"/>
        </w:rPr>
        <w:t xml:space="preserve"> предусм</w:t>
      </w:r>
      <w:r w:rsidR="001802E6">
        <w:rPr>
          <w:rFonts w:ascii="GHEA Grapalat" w:hAnsi="GHEA Grapalat"/>
        </w:rPr>
        <w:t>о</w:t>
      </w:r>
      <w:r w:rsidR="001802E6" w:rsidRPr="009A510B">
        <w:rPr>
          <w:rFonts w:ascii="GHEA Grapalat" w:hAnsi="GHEA Grapalat"/>
        </w:rPr>
        <w:t>тр</w:t>
      </w:r>
      <w:r w:rsidR="001802E6">
        <w:rPr>
          <w:rFonts w:ascii="GHEA Grapalat" w:hAnsi="GHEA Grapalat"/>
        </w:rPr>
        <w:t>ено</w:t>
      </w:r>
      <w:r w:rsidR="001802E6" w:rsidRPr="009A510B">
        <w:rPr>
          <w:rFonts w:ascii="GHEA Grapalat" w:hAnsi="GHEA Grapalat"/>
        </w:rPr>
        <w:t>, что</w:t>
      </w:r>
      <w:r w:rsidR="001802E6">
        <w:rPr>
          <w:rFonts w:ascii="GHEA Grapalat" w:hAnsi="GHEA Grapalat"/>
        </w:rPr>
        <w:t>:</w:t>
      </w:r>
      <w:r w:rsidR="001802E6" w:rsidRPr="009A510B">
        <w:rPr>
          <w:rFonts w:ascii="GHEA Grapalat" w:hAnsi="GHEA Grapalat"/>
        </w:rPr>
        <w:t xml:space="preserve"> финансовый агент соглашается с тем, что при наличии оснований, предусмотренных договором,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при осуществлении платежей обеспечи</w:t>
      </w:r>
      <w:r w:rsidR="001802E6">
        <w:rPr>
          <w:rStyle w:val="ezkurwreuab5ozgtqnkl"/>
          <w:rFonts w:ascii="GHEA Grapalat" w:hAnsi="GHEA Grapalat"/>
        </w:rPr>
        <w:t>вает</w:t>
      </w:r>
      <w:r w:rsidR="001802E6" w:rsidRPr="00B43171">
        <w:rPr>
          <w:rStyle w:val="ezkurwreuab5ozgtqnkl"/>
          <w:rFonts w:ascii="GHEA Grapalat" w:hAnsi="GHEA Grapalat"/>
        </w:rPr>
        <w:t xml:space="preserve"> расчет и зачет штрафов и пеней </w:t>
      </w:r>
      <w:r w:rsidR="001802E6">
        <w:rPr>
          <w:rFonts w:ascii="GHEA Grapalat" w:hAnsi="GHEA Grapalat"/>
          <w:color w:val="000000" w:themeColor="text1"/>
        </w:rPr>
        <w:t>Исполнителю</w:t>
      </w:r>
      <w:r w:rsidR="001802E6" w:rsidRPr="00B43171">
        <w:rPr>
          <w:rFonts w:ascii="GHEA Grapalat" w:hAnsi="GHEA Grapalat"/>
        </w:rPr>
        <w:t xml:space="preserve"> </w:t>
      </w:r>
      <w:r w:rsidR="001802E6" w:rsidRPr="00B43171">
        <w:rPr>
          <w:rStyle w:val="ezkurwreuab5ozgtqnkl"/>
          <w:rFonts w:ascii="GHEA Grapalat" w:hAnsi="GHEA Grapalat"/>
        </w:rPr>
        <w:t>с суммами, подлежащими уплате, независимо от</w:t>
      </w:r>
      <w:r w:rsidR="001802E6" w:rsidRPr="00B43171">
        <w:rPr>
          <w:rFonts w:ascii="GHEA Grapalat" w:hAnsi="GHEA Grapalat"/>
        </w:rPr>
        <w:t xml:space="preserve"> </w:t>
      </w:r>
      <w:r w:rsidR="001802E6" w:rsidRPr="00B43171">
        <w:rPr>
          <w:rStyle w:val="ezkurwreuab5ozgtqnkl"/>
          <w:rFonts w:ascii="GHEA Grapalat" w:hAnsi="GHEA Grapalat"/>
        </w:rPr>
        <w:t>того,</w:t>
      </w:r>
      <w:r w:rsidR="001802E6" w:rsidRPr="00B43171">
        <w:rPr>
          <w:rFonts w:ascii="GHEA Grapalat" w:hAnsi="GHEA Grapalat"/>
        </w:rPr>
        <w:t xml:space="preserve"> </w:t>
      </w:r>
      <w:r w:rsidR="001802E6" w:rsidRPr="00B43171">
        <w:rPr>
          <w:rStyle w:val="ezkurwreuab5ozgtqnkl"/>
          <w:rFonts w:ascii="GHEA Grapalat" w:hAnsi="GHEA Grapalat"/>
        </w:rPr>
        <w:t>было ли</w:t>
      </w:r>
      <w:r w:rsidR="001802E6" w:rsidRPr="00B43171">
        <w:rPr>
          <w:rFonts w:ascii="GHEA Grapalat" w:hAnsi="GHEA Grapalat"/>
        </w:rPr>
        <w:t xml:space="preserve"> </w:t>
      </w:r>
      <w:r w:rsidR="001802E6" w:rsidRPr="00B43171">
        <w:rPr>
          <w:rStyle w:val="ezkurwreuab5ozgtqnkl"/>
          <w:rFonts w:ascii="GHEA Grapalat" w:hAnsi="GHEA Grapalat"/>
        </w:rPr>
        <w:t>уступлено требование</w:t>
      </w:r>
      <w:r w:rsidR="001802E6" w:rsidRPr="009A510B">
        <w:rPr>
          <w:rStyle w:val="ezkurwreuab5ozgtqnkl"/>
          <w:rFonts w:ascii="GHEA Grapalat" w:hAnsi="GHEA Grapalat"/>
          <w:lang w:val="hy-AM"/>
        </w:rPr>
        <w:t xml:space="preserve">. </w:t>
      </w:r>
      <w:r w:rsidR="001802E6" w:rsidRPr="009A510B">
        <w:rPr>
          <w:rStyle w:val="ezkurwreuab5ozgtqnkl"/>
          <w:rFonts w:ascii="GHEA Grapalat" w:hAnsi="GHEA Grapalat"/>
        </w:rPr>
        <w:t>П</w:t>
      </w:r>
      <w:r w:rsidR="001802E6" w:rsidRPr="00B43171">
        <w:rPr>
          <w:rStyle w:val="ezkurwreuab5ozgtqnkl"/>
          <w:rFonts w:ascii="GHEA Grapalat" w:hAnsi="GHEA Grapalat"/>
        </w:rPr>
        <w:t>ри</w:t>
      </w:r>
      <w:r w:rsidR="001802E6" w:rsidRPr="00B43171">
        <w:rPr>
          <w:rFonts w:ascii="GHEA Grapalat" w:hAnsi="GHEA Grapalat"/>
        </w:rPr>
        <w:t xml:space="preserve"> </w:t>
      </w:r>
      <w:r w:rsidR="001802E6"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001802E6" w:rsidRPr="009A510B">
        <w:rPr>
          <w:rStyle w:val="ezkurwreuab5ozgtqnkl"/>
          <w:rFonts w:ascii="GHEA Grapalat" w:hAnsi="GHEA Grapalat"/>
        </w:rPr>
        <w:t>N</w:t>
      </w:r>
      <w:r w:rsidR="001802E6" w:rsidRPr="00B43171">
        <w:rPr>
          <w:rStyle w:val="ezkurwreuab5ozgtqnkl"/>
          <w:rFonts w:ascii="GHEA Grapalat" w:hAnsi="GHEA Grapalat"/>
        </w:rPr>
        <w:t xml:space="preserve"> </w:t>
      </w:r>
      <w:r w:rsidR="001802E6">
        <w:rPr>
          <w:rStyle w:val="ezkurwreuab5ozgtqnkl"/>
          <w:rFonts w:ascii="GHEA Grapalat" w:hAnsi="GHEA Grapalat"/>
        </w:rPr>
        <w:t>4</w:t>
      </w:r>
      <w:r w:rsidR="001802E6" w:rsidRPr="00B43171">
        <w:rPr>
          <w:rStyle w:val="ezkurwreuab5ozgtqnkl"/>
          <w:rFonts w:ascii="GHEA Grapalat" w:hAnsi="GHEA Grapalat"/>
        </w:rPr>
        <w:t xml:space="preserve">) </w:t>
      </w:r>
      <w:r w:rsidR="001802E6">
        <w:rPr>
          <w:rStyle w:val="ezkurwreuab5ozgtqnkl"/>
          <w:rFonts w:ascii="GHEA Grapalat" w:hAnsi="GHEA Grapalat"/>
        </w:rPr>
        <w:t>Заказчик</w:t>
      </w:r>
      <w:r w:rsidR="001802E6" w:rsidRPr="00B43171">
        <w:rPr>
          <w:rFonts w:ascii="GHEA Grapalat" w:hAnsi="GHEA Grapalat"/>
        </w:rPr>
        <w:t xml:space="preserve"> </w:t>
      </w:r>
      <w:r w:rsidR="001802E6" w:rsidRPr="00B43171">
        <w:rPr>
          <w:rStyle w:val="ezkurwreuab5ozgtqnkl"/>
          <w:rFonts w:ascii="GHEA Grapalat" w:hAnsi="GHEA Grapalat"/>
        </w:rPr>
        <w:t>производит платеж, установленный договором, финансовому</w:t>
      </w:r>
      <w:r w:rsidR="001802E6" w:rsidRPr="00B43171">
        <w:rPr>
          <w:rFonts w:ascii="GHEA Grapalat" w:hAnsi="GHEA Grapalat"/>
        </w:rPr>
        <w:t xml:space="preserve"> </w:t>
      </w:r>
      <w:r w:rsidR="001802E6" w:rsidRPr="00B43171">
        <w:rPr>
          <w:rStyle w:val="ezkurwreuab5ozgtqnkl"/>
          <w:rFonts w:ascii="GHEA Grapalat" w:hAnsi="GHEA Grapalat"/>
        </w:rPr>
        <w:t>агенту, если</w:t>
      </w:r>
      <w:r w:rsidR="001802E6" w:rsidRPr="00B43171">
        <w:rPr>
          <w:rFonts w:ascii="GHEA Grapalat" w:hAnsi="GHEA Grapalat"/>
        </w:rPr>
        <w:t xml:space="preserve"> </w:t>
      </w:r>
      <w:r w:rsidR="001802E6" w:rsidRPr="00B43171">
        <w:rPr>
          <w:rStyle w:val="ezkurwreuab5ozgtqnkl"/>
          <w:rFonts w:ascii="GHEA Grapalat" w:hAnsi="GHEA Grapalat"/>
        </w:rPr>
        <w:t>уведомление</w:t>
      </w:r>
      <w:r w:rsidR="001802E6" w:rsidRPr="00B43171">
        <w:rPr>
          <w:rFonts w:ascii="GHEA Grapalat" w:hAnsi="GHEA Grapalat"/>
        </w:rPr>
        <w:t xml:space="preserve"> </w:t>
      </w:r>
      <w:r w:rsidR="001802E6" w:rsidRPr="00B43171">
        <w:rPr>
          <w:rStyle w:val="ezkurwreuab5ozgtqnkl"/>
          <w:rFonts w:ascii="GHEA Grapalat" w:hAnsi="GHEA Grapalat"/>
        </w:rPr>
        <w:t>было получено</w:t>
      </w:r>
      <w:r w:rsidR="001802E6" w:rsidRPr="00B43171">
        <w:rPr>
          <w:rFonts w:ascii="GHEA Grapalat" w:hAnsi="GHEA Grapalat"/>
        </w:rPr>
        <w:t xml:space="preserve"> </w:t>
      </w:r>
      <w:r w:rsidR="001802E6" w:rsidRPr="00B43171">
        <w:rPr>
          <w:rStyle w:val="ezkurwreuab5ozgtqnkl"/>
          <w:rFonts w:ascii="GHEA Grapalat" w:hAnsi="GHEA Grapalat"/>
        </w:rPr>
        <w:t xml:space="preserve">в день, предшествующий дню внесения </w:t>
      </w:r>
      <w:r w:rsidR="001802E6">
        <w:rPr>
          <w:rStyle w:val="ezkurwreuab5ozgtqnkl"/>
          <w:rFonts w:ascii="GHEA Grapalat" w:hAnsi="GHEA Grapalat"/>
        </w:rPr>
        <w:t>Заказчиком</w:t>
      </w:r>
      <w:r w:rsidR="001802E6"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001802E6">
        <w:rPr>
          <w:rStyle w:val="ezkurwreuab5ozgtqnkl"/>
          <w:rFonts w:ascii="GHEA Grapalat" w:hAnsi="GHEA Grapalat"/>
        </w:rPr>
        <w:t xml:space="preserve">. </w:t>
      </w:r>
      <w:r w:rsidR="001802E6" w:rsidRPr="001802E6">
        <w:rPr>
          <w:rStyle w:val="ezkurwreuab5ozgtqnkl"/>
          <w:rFonts w:ascii="GHEA Grapalat" w:hAnsi="GHEA Grapalat"/>
          <w:vertAlign w:val="superscript"/>
        </w:rPr>
        <w:t>24</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F061E8">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sidR="000E5F83">
        <w:rPr>
          <w:rFonts w:ascii="GHEA Grapalat" w:hAnsi="GHEA Grapalat"/>
        </w:rPr>
        <w:t>,</w:t>
      </w:r>
      <w:r w:rsidRPr="00AD29CE">
        <w:rPr>
          <w:rFonts w:ascii="GHEA Grapalat" w:hAnsi="GHEA Grapalat"/>
        </w:rPr>
        <w:t xml:space="preserve"> </w:t>
      </w:r>
      <w:r w:rsidR="000E5F83" w:rsidRPr="00AD29CE">
        <w:rPr>
          <w:rFonts w:ascii="GHEA Grapalat" w:hAnsi="GHEA Grapalat"/>
        </w:rPr>
        <w:t xml:space="preserve">№ 3.1 </w:t>
      </w:r>
      <w:r w:rsidRPr="00AD29CE">
        <w:rPr>
          <w:rFonts w:ascii="GHEA Grapalat" w:hAnsi="GHEA Grapalat"/>
        </w:rPr>
        <w:t>и</w:t>
      </w:r>
      <w:r w:rsidR="000E5F83">
        <w:rPr>
          <w:rFonts w:ascii="GHEA Grapalat" w:hAnsi="GHEA Grapalat"/>
        </w:rPr>
        <w:t xml:space="preserve"> </w:t>
      </w:r>
      <w:r w:rsidR="000E5F83" w:rsidRPr="00AD29CE">
        <w:rPr>
          <w:rFonts w:ascii="GHEA Grapalat" w:hAnsi="GHEA Grapalat"/>
        </w:rPr>
        <w:t xml:space="preserve">№ </w:t>
      </w:r>
      <w:r w:rsidR="000E5F83">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E0033" w:rsidRPr="00AD29CE" w:rsidRDefault="003E0033" w:rsidP="003E0033">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7.1</w:t>
      </w:r>
      <w:r w:rsidRPr="00DD42DF">
        <w:rPr>
          <w:rFonts w:ascii="GHEA Grapalat" w:hAnsi="GHEA Grapalat"/>
        </w:rPr>
        <w:t>6</w:t>
      </w:r>
      <w:r>
        <w:rPr>
          <w:rFonts w:ascii="GHEA Grapalat" w:hAnsi="GHEA Grapalat"/>
        </w:rPr>
        <w:t>.</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B138F3">
        <w:rPr>
          <w:rFonts w:ascii="GHEA Grapalat" w:hAnsi="GHEA Grapalat"/>
        </w:rPr>
        <w:t xml:space="preserve">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1D70E4">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974EA8">
        <w:rPr>
          <w:rFonts w:ascii="GHEA Grapalat" w:hAnsi="GHEA Grapalat"/>
        </w:rPr>
        <w:t xml:space="preserve"> При этом Продавец заключает соглашение</w:t>
      </w:r>
      <w:r w:rsidRPr="007D1FF2">
        <w:rPr>
          <w:rFonts w:ascii="GHEA Grapalat" w:hAnsi="GHEA Grapalat"/>
        </w:rPr>
        <w:t xml:space="preserve"> </w:t>
      </w:r>
      <w:r w:rsidRPr="00974EA8">
        <w:rPr>
          <w:rFonts w:ascii="GHEA Grapalat" w:hAnsi="GHEA Grapalat"/>
        </w:rPr>
        <w:t xml:space="preserve">в течение </w:t>
      </w:r>
      <w:r>
        <w:rPr>
          <w:rFonts w:ascii="GHEA Grapalat" w:hAnsi="GHEA Grapalat"/>
        </w:rPr>
        <w:t>десят</w:t>
      </w:r>
      <w:r w:rsidRPr="00A87291">
        <w:rPr>
          <w:rFonts w:ascii="GHEA Grapalat" w:hAnsi="GHEA Grapalat"/>
        </w:rPr>
        <w:t>и</w:t>
      </w:r>
      <w:r w:rsidRPr="00974EA8">
        <w:rPr>
          <w:rFonts w:ascii="GHEA Grapalat" w:hAnsi="GHEA Grapalat"/>
        </w:rPr>
        <w:t xml:space="preserve"> рабочих дней со дня получения извещения о заключении соглашения. В противном случае договор расторгается Покупателем в одностороннем</w:t>
      </w:r>
      <w:r w:rsidRPr="00842146">
        <w:rPr>
          <w:rFonts w:ascii="GHEA Grapalat" w:hAnsi="GHEA Grapalat"/>
        </w:rPr>
        <w:t>порядке.</w:t>
      </w:r>
      <w:r w:rsidRPr="00842146">
        <w:rPr>
          <w:rStyle w:val="FootnoteReference"/>
          <w:rFonts w:ascii="GHEA Grapalat" w:hAnsi="GHEA Grapalat"/>
        </w:rPr>
        <w:footnoteReference w:customMarkFollows="1" w:id="14"/>
        <w:t>24</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Default="00360C67" w:rsidP="00360C67">
      <w:pPr>
        <w:widowControl w:val="0"/>
        <w:autoSpaceDE w:val="0"/>
        <w:autoSpaceDN w:val="0"/>
        <w:adjustRightInd w:val="0"/>
        <w:spacing w:after="160" w:line="360" w:lineRule="auto"/>
        <w:rPr>
          <w:rFonts w:ascii="GHEA Grapalat" w:hAnsi="GHEA Grapalat" w:cs="TimesArmenianPSMT"/>
        </w:rPr>
      </w:pPr>
      <w:r>
        <w:rPr>
          <w:rFonts w:ascii="GHEA Grapalat" w:hAnsi="GHEA Grapalat" w:cs="TimesArmenianPSMT"/>
        </w:rPr>
        <w:t>----------------</w:t>
      </w:r>
    </w:p>
    <w:p w:rsidR="00360C67" w:rsidRPr="006F5F33" w:rsidRDefault="00360C67" w:rsidP="00360C67">
      <w:pPr>
        <w:pStyle w:val="FootnoteText"/>
        <w:jc w:val="both"/>
        <w:rPr>
          <w:rFonts w:ascii="GHEA Grapalat" w:hAnsi="GHEA Grapalat"/>
        </w:rPr>
      </w:pPr>
      <w:r w:rsidRPr="00360C67">
        <w:rPr>
          <w:rFonts w:ascii="GHEA Grapalat" w:hAnsi="GHEA Grapalat"/>
          <w:i/>
          <w:vertAlign w:val="superscript"/>
        </w:rPr>
        <w:t>25</w:t>
      </w:r>
      <w:r>
        <w:rPr>
          <w:rFonts w:ascii="GHEA Grapalat" w:hAnsi="GHEA Grapalat"/>
          <w:i/>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 xml:space="preserve">ое </w:t>
      </w:r>
      <w:r w:rsidRPr="006F5F33">
        <w:rPr>
          <w:rFonts w:ascii="GHEA Grapalat" w:hAnsi="GHEA Grapalat"/>
          <w:i/>
        </w:rPr>
        <w:lastRenderedPageBreak/>
        <w:t>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60C67" w:rsidRPr="009E00B3" w:rsidRDefault="00360C67" w:rsidP="00360C67">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60C67" w:rsidRPr="00506E29" w:rsidRDefault="00DF4121" w:rsidP="00360C67">
      <w:pPr>
        <w:widowControl w:val="0"/>
        <w:autoSpaceDE w:val="0"/>
        <w:autoSpaceDN w:val="0"/>
        <w:adjustRightInd w:val="0"/>
        <w:spacing w:after="160" w:line="360" w:lineRule="auto"/>
        <w:rPr>
          <w:rFonts w:ascii="GHEA Grapalat" w:hAnsi="GHEA Grapalat" w:cs="TimesArmenianPSMT"/>
          <w:sz w:val="20"/>
          <w:szCs w:val="20"/>
        </w:rPr>
      </w:pPr>
      <w:r w:rsidRPr="00506E29">
        <w:rPr>
          <w:rStyle w:val="ezkurwreuab5ozgtqnkl"/>
          <w:rFonts w:ascii="Cambria" w:hAnsi="Cambria" w:cs="Cambria"/>
          <w:i/>
          <w:sz w:val="20"/>
          <w:szCs w:val="20"/>
        </w:rPr>
        <w:t>Срок</w:t>
      </w:r>
      <w:r w:rsidRPr="00506E29">
        <w:rPr>
          <w:rStyle w:val="ezkurwreuab5ozgtqnkl"/>
          <w:i/>
          <w:sz w:val="20"/>
          <w:szCs w:val="20"/>
        </w:rPr>
        <w:t xml:space="preserve">, </w:t>
      </w:r>
      <w:r w:rsidRPr="00506E29">
        <w:rPr>
          <w:rStyle w:val="ezkurwreuab5ozgtqnkl"/>
          <w:rFonts w:ascii="Cambria" w:hAnsi="Cambria" w:cs="Cambria"/>
          <w:i/>
          <w:sz w:val="20"/>
          <w:szCs w:val="20"/>
        </w:rPr>
        <w:t>установленный</w:t>
      </w:r>
      <w:r w:rsidRPr="00506E29">
        <w:rPr>
          <w:i/>
          <w:sz w:val="20"/>
          <w:szCs w:val="20"/>
        </w:rPr>
        <w:t xml:space="preserve"> </w:t>
      </w:r>
      <w:r w:rsidRPr="00506E29">
        <w:rPr>
          <w:rFonts w:ascii="Cambria" w:hAnsi="Cambria"/>
          <w:i/>
          <w:sz w:val="20"/>
          <w:szCs w:val="20"/>
        </w:rPr>
        <w:t xml:space="preserve">в </w:t>
      </w:r>
      <w:r w:rsidRPr="00506E29">
        <w:rPr>
          <w:rStyle w:val="ezkurwreuab5ozgtqnkl"/>
          <w:i/>
          <w:sz w:val="20"/>
          <w:szCs w:val="20"/>
        </w:rPr>
        <w:t>5</w:t>
      </w:r>
      <w:r w:rsidRPr="00506E29">
        <w:rPr>
          <w:rStyle w:val="ezkurwreuab5ozgtqnkl"/>
          <w:rFonts w:asciiTheme="minorHAnsi" w:hAnsiTheme="minorHAnsi"/>
          <w:i/>
          <w:sz w:val="20"/>
          <w:szCs w:val="20"/>
        </w:rPr>
        <w:t>-ом</w:t>
      </w:r>
      <w:r w:rsidRPr="00506E29">
        <w:rPr>
          <w:i/>
          <w:sz w:val="20"/>
          <w:szCs w:val="20"/>
        </w:rPr>
        <w:t xml:space="preserve"> </w:t>
      </w:r>
      <w:r w:rsidRPr="00506E29">
        <w:rPr>
          <w:rStyle w:val="ezkurwreuab5ozgtqnkl"/>
          <w:rFonts w:ascii="Cambria" w:hAnsi="Cambria" w:cs="Cambria"/>
          <w:i/>
          <w:sz w:val="20"/>
          <w:szCs w:val="20"/>
        </w:rPr>
        <w:t>предложении настоящего</w:t>
      </w:r>
      <w:r w:rsidRPr="00506E29">
        <w:rPr>
          <w:i/>
          <w:sz w:val="20"/>
          <w:szCs w:val="20"/>
        </w:rPr>
        <w:t xml:space="preserve"> </w:t>
      </w:r>
      <w:r w:rsidRPr="00506E29">
        <w:rPr>
          <w:rStyle w:val="ezkurwreuab5ozgtqnkl"/>
          <w:rFonts w:ascii="Cambria" w:hAnsi="Cambria" w:cs="Cambria"/>
          <w:i/>
          <w:sz w:val="20"/>
          <w:szCs w:val="20"/>
        </w:rPr>
        <w:t>пункта</w:t>
      </w:r>
      <w:r w:rsidRPr="00506E29">
        <w:rPr>
          <w:i/>
          <w:sz w:val="20"/>
          <w:szCs w:val="20"/>
        </w:rPr>
        <w:t xml:space="preserve">, </w:t>
      </w:r>
      <w:r w:rsidRPr="00506E29">
        <w:rPr>
          <w:rStyle w:val="ezkurwreuab5ozgtqnkl"/>
          <w:rFonts w:ascii="Cambria" w:hAnsi="Cambria" w:cs="Cambria"/>
          <w:i/>
          <w:sz w:val="20"/>
          <w:szCs w:val="20"/>
        </w:rPr>
        <w:t>не</w:t>
      </w:r>
      <w:r w:rsidRPr="00506E29">
        <w:rPr>
          <w:i/>
          <w:sz w:val="20"/>
          <w:szCs w:val="20"/>
        </w:rPr>
        <w:t xml:space="preserve"> </w:t>
      </w:r>
      <w:r w:rsidRPr="00506E29">
        <w:rPr>
          <w:rStyle w:val="ezkurwreuab5ozgtqnkl"/>
          <w:rFonts w:ascii="Cambria" w:hAnsi="Cambria" w:cs="Cambria"/>
          <w:i/>
          <w:sz w:val="20"/>
          <w:szCs w:val="20"/>
        </w:rPr>
        <w:t>может</w:t>
      </w:r>
      <w:r w:rsidRPr="00506E29">
        <w:rPr>
          <w:rStyle w:val="ezkurwreuab5ozgtqnkl"/>
          <w:i/>
          <w:sz w:val="20"/>
          <w:szCs w:val="20"/>
        </w:rPr>
        <w:t xml:space="preserve"> </w:t>
      </w:r>
      <w:r w:rsidRPr="00506E29">
        <w:rPr>
          <w:rStyle w:val="ezkurwreuab5ozgtqnkl"/>
          <w:rFonts w:ascii="Cambria" w:hAnsi="Cambria" w:cs="Cambria"/>
          <w:i/>
          <w:sz w:val="20"/>
          <w:szCs w:val="20"/>
        </w:rPr>
        <w:t>быть</w:t>
      </w:r>
      <w:r w:rsidRPr="00506E29">
        <w:rPr>
          <w:rStyle w:val="ezkurwreuab5ozgtqnkl"/>
          <w:i/>
          <w:sz w:val="20"/>
          <w:szCs w:val="20"/>
        </w:rPr>
        <w:t xml:space="preserve"> </w:t>
      </w:r>
      <w:r w:rsidRPr="00506E29">
        <w:rPr>
          <w:rStyle w:val="ezkurwreuab5ozgtqnkl"/>
          <w:rFonts w:ascii="Cambria" w:hAnsi="Cambria" w:cs="Cambria"/>
          <w:i/>
          <w:sz w:val="20"/>
          <w:szCs w:val="20"/>
        </w:rPr>
        <w:t>менее</w:t>
      </w:r>
      <w:r w:rsidRPr="00506E29">
        <w:rPr>
          <w:i/>
          <w:sz w:val="20"/>
          <w:szCs w:val="20"/>
        </w:rPr>
        <w:t xml:space="preserve"> </w:t>
      </w:r>
      <w:r w:rsidRPr="00506E29">
        <w:rPr>
          <w:rStyle w:val="ezkurwreuab5ozgtqnkl"/>
          <w:i/>
          <w:sz w:val="20"/>
          <w:szCs w:val="20"/>
        </w:rPr>
        <w:t>10</w:t>
      </w:r>
      <w:r w:rsidRPr="00506E29">
        <w:rPr>
          <w:i/>
          <w:sz w:val="20"/>
          <w:szCs w:val="20"/>
        </w:rPr>
        <w:t xml:space="preserve"> </w:t>
      </w:r>
      <w:r w:rsidRPr="00506E29">
        <w:rPr>
          <w:rStyle w:val="ezkurwreuab5ozgtqnkl"/>
          <w:rFonts w:ascii="Cambria" w:hAnsi="Cambria" w:cs="Cambria"/>
          <w:i/>
          <w:sz w:val="20"/>
          <w:szCs w:val="20"/>
        </w:rPr>
        <w:t>рабочих</w:t>
      </w:r>
      <w:r w:rsidRPr="00506E29">
        <w:rPr>
          <w:i/>
          <w:sz w:val="20"/>
          <w:szCs w:val="20"/>
        </w:rPr>
        <w:t xml:space="preserve"> </w:t>
      </w:r>
      <w:r w:rsidRPr="00506E29">
        <w:rPr>
          <w:rStyle w:val="ezkurwreuab5ozgtqnkl"/>
          <w:rFonts w:ascii="Cambria" w:hAnsi="Cambria" w:cs="Cambria"/>
          <w:i/>
          <w:sz w:val="20"/>
          <w:szCs w:val="20"/>
        </w:rPr>
        <w:t>дней</w:t>
      </w:r>
      <w:r w:rsidRPr="00506E29">
        <w:rPr>
          <w:rStyle w:val="ezkurwreuab5ozgtqnkl"/>
          <w:rFonts w:ascii="Cambria" w:hAnsi="Cambria" w:cs="Cambria"/>
          <w:i/>
          <w:sz w:val="20"/>
          <w:szCs w:val="20"/>
          <w:lang w:val="hy-AM"/>
        </w:rPr>
        <w:t>.</w:t>
      </w:r>
    </w:p>
    <w:p w:rsidR="00905947" w:rsidRDefault="003B2F27" w:rsidP="00905947">
      <w:pPr>
        <w:widowControl w:val="0"/>
        <w:spacing w:after="160"/>
        <w:jc w:val="right"/>
        <w:rPr>
          <w:rFonts w:ascii="GHEA Grapalat" w:hAnsi="GHEA Grapalat"/>
        </w:rPr>
        <w:sectPr w:rsidR="00905947" w:rsidSect="00DF0CEC">
          <w:footerReference w:type="default" r:id="rId8"/>
          <w:footnotePr>
            <w:pos w:val="beneathText"/>
          </w:footnotePr>
          <w:pgSz w:w="11907" w:h="16840" w:code="9"/>
          <w:pgMar w:top="425" w:right="992" w:bottom="709" w:left="1134" w:header="561" w:footer="561" w:gutter="0"/>
          <w:cols w:space="720"/>
          <w:titlePg/>
          <w:docGrid w:linePitch="326"/>
        </w:sectPr>
      </w:pPr>
      <w:r>
        <w:rPr>
          <w:rFonts w:ascii="GHEA Grapalat" w:hAnsi="GHEA Grapalat"/>
        </w:rPr>
        <w:br w:type="page"/>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lastRenderedPageBreak/>
        <w:t>Приложение</w:t>
      </w:r>
      <w:r>
        <w:rPr>
          <w:rFonts w:ascii="GHEA Grapalat" w:hAnsi="GHEA Grapalat"/>
          <w:i/>
        </w:rPr>
        <w:t xml:space="preserve"> </w:t>
      </w:r>
      <w:r w:rsidRPr="00B02E29">
        <w:rPr>
          <w:rFonts w:ascii="GHEA Grapalat" w:hAnsi="GHEA Grapalat"/>
          <w:i/>
        </w:rPr>
        <w:t>№</w:t>
      </w:r>
      <w:r>
        <w:rPr>
          <w:rFonts w:ascii="GHEA Grapalat" w:hAnsi="GHEA Grapalat"/>
          <w:i/>
        </w:rPr>
        <w:t xml:space="preserve"> </w:t>
      </w:r>
      <w:r w:rsidRPr="00B02E29">
        <w:rPr>
          <w:rFonts w:ascii="GHEA Grapalat" w:hAnsi="GHEA Grapalat"/>
          <w:i/>
        </w:rPr>
        <w:t>1</w:t>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 -</w:t>
      </w:r>
      <w:r w:rsidR="00226C89">
        <w:rPr>
          <w:rFonts w:ascii="GHEA Grapalat" w:hAnsi="GHEA Grapalat"/>
          <w:b/>
        </w:rPr>
        <w:t>26/10</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t>202</w:t>
      </w:r>
      <w:r w:rsidR="00226C89">
        <w:rPr>
          <w:rFonts w:ascii="GHEA Grapalat" w:hAnsi="GHEA Grapalat"/>
          <w:i/>
          <w:lang w:val="hy-AM"/>
        </w:rPr>
        <w:t>5</w:t>
      </w:r>
      <w:bookmarkStart w:id="5" w:name="_GoBack"/>
      <w:bookmarkEnd w:id="5"/>
      <w:r w:rsidRPr="00B96DAF">
        <w:rPr>
          <w:rFonts w:ascii="GHEA Grapalat" w:hAnsi="GHEA Grapalat"/>
          <w:i/>
        </w:rPr>
        <w:t xml:space="preserve">  </w:t>
      </w:r>
      <w:r w:rsidRPr="00B02E29">
        <w:rPr>
          <w:rFonts w:ascii="GHEA Grapalat" w:hAnsi="GHEA Grapalat"/>
          <w:i/>
        </w:rPr>
        <w:t>г.</w:t>
      </w:r>
    </w:p>
    <w:p w:rsidR="00905947" w:rsidRPr="00B02E29" w:rsidRDefault="00905947" w:rsidP="00905947">
      <w:pPr>
        <w:widowControl w:val="0"/>
        <w:spacing w:after="160"/>
        <w:jc w:val="center"/>
        <w:rPr>
          <w:rFonts w:ascii="GHEA Grapalat" w:hAnsi="GHEA Grapalat"/>
        </w:rPr>
      </w:pPr>
      <w:r w:rsidRPr="00B02E29">
        <w:rPr>
          <w:rFonts w:ascii="GHEA Grapalat" w:hAnsi="GHEA Grapalat"/>
        </w:rPr>
        <w:t>ТЕХНИЧЕСКА</w:t>
      </w:r>
      <w:r>
        <w:rPr>
          <w:rFonts w:ascii="GHEA Grapalat" w:hAnsi="GHEA Grapalat"/>
        </w:rPr>
        <w:t>Я ХАРАКТЕРИСТИКА-ГРАФИК ЗАКУПКИ</w:t>
      </w:r>
    </w:p>
    <w:p w:rsidR="00905947" w:rsidRPr="007D79C8" w:rsidRDefault="00905947" w:rsidP="00905947">
      <w:pPr>
        <w:widowControl w:val="0"/>
        <w:spacing w:after="160"/>
        <w:jc w:val="right"/>
        <w:rPr>
          <w:rFonts w:ascii="GHEA Grapalat" w:hAnsi="GHEA Grapalat"/>
        </w:rPr>
      </w:pPr>
      <w:r w:rsidRPr="00B02E29">
        <w:rPr>
          <w:rFonts w:ascii="GHEA Grapalat" w:hAnsi="GHEA Grapalat"/>
        </w:rPr>
        <w:t>драмов</w:t>
      </w:r>
      <w:r>
        <w:rPr>
          <w:rFonts w:ascii="GHEA Grapalat" w:hAnsi="GHEA Grapalat"/>
        </w:rPr>
        <w:t xml:space="preserve"> </w:t>
      </w:r>
      <w:r w:rsidRPr="00B02E29">
        <w:rPr>
          <w:rFonts w:ascii="GHEA Grapalat" w:hAnsi="GHEA Grapalat"/>
        </w:rPr>
        <w:t>РА</w:t>
      </w:r>
    </w:p>
    <w:tbl>
      <w:tblPr>
        <w:tblW w:w="15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044"/>
        <w:gridCol w:w="1057"/>
        <w:gridCol w:w="4703"/>
        <w:gridCol w:w="1276"/>
        <w:gridCol w:w="1275"/>
        <w:gridCol w:w="1843"/>
        <w:gridCol w:w="1463"/>
      </w:tblGrid>
      <w:tr w:rsidR="00905947" w:rsidRPr="008C22FB" w:rsidTr="00975F2D">
        <w:trPr>
          <w:trHeight w:val="321"/>
        </w:trPr>
        <w:tc>
          <w:tcPr>
            <w:tcW w:w="4271" w:type="dxa"/>
            <w:gridSpan w:val="3"/>
          </w:tcPr>
          <w:p w:rsidR="00905947" w:rsidRPr="009174C4" w:rsidRDefault="00905947" w:rsidP="00975F2D">
            <w:pPr>
              <w:widowControl w:val="0"/>
              <w:spacing w:after="120"/>
              <w:jc w:val="center"/>
              <w:rPr>
                <w:rFonts w:ascii="GHEA Grapalat" w:hAnsi="GHEA Grapalat"/>
                <w:sz w:val="22"/>
                <w:szCs w:val="16"/>
              </w:rPr>
            </w:pPr>
          </w:p>
        </w:tc>
        <w:tc>
          <w:tcPr>
            <w:tcW w:w="11617" w:type="dxa"/>
            <w:gridSpan w:val="6"/>
          </w:tcPr>
          <w:p w:rsidR="00905947" w:rsidRPr="009174C4" w:rsidRDefault="00905947" w:rsidP="00975F2D">
            <w:pPr>
              <w:widowControl w:val="0"/>
              <w:spacing w:after="120"/>
              <w:jc w:val="center"/>
              <w:rPr>
                <w:rFonts w:ascii="GHEA Grapalat" w:hAnsi="GHEA Grapalat"/>
                <w:sz w:val="22"/>
                <w:szCs w:val="16"/>
              </w:rPr>
            </w:pPr>
            <w:r w:rsidRPr="009174C4">
              <w:rPr>
                <w:rFonts w:ascii="GHEA Grapalat" w:hAnsi="GHEA Grapalat"/>
                <w:sz w:val="22"/>
                <w:szCs w:val="16"/>
              </w:rPr>
              <w:t>Услуга</w:t>
            </w:r>
          </w:p>
        </w:tc>
      </w:tr>
      <w:tr w:rsidR="00905947" w:rsidRPr="008C22FB" w:rsidTr="00975F2D">
        <w:trPr>
          <w:trHeight w:val="1617"/>
        </w:trPr>
        <w:tc>
          <w:tcPr>
            <w:tcW w:w="1101"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номер предусмотренного приглашением лота</w:t>
            </w:r>
          </w:p>
        </w:tc>
        <w:tc>
          <w:tcPr>
            <w:tcW w:w="2126"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промежуточный код, предусмотренный планом закупок по классификации ЕЗК (CPV)</w:t>
            </w:r>
          </w:p>
        </w:tc>
        <w:tc>
          <w:tcPr>
            <w:tcW w:w="2101" w:type="dxa"/>
            <w:gridSpan w:val="2"/>
            <w:vAlign w:val="center"/>
          </w:tcPr>
          <w:p w:rsidR="00905947" w:rsidRPr="00842457" w:rsidRDefault="00905947" w:rsidP="00975F2D">
            <w:pPr>
              <w:jc w:val="center"/>
              <w:rPr>
                <w:rFonts w:ascii="GHEA Grapalat" w:hAnsi="GHEA Grapalat"/>
                <w:sz w:val="22"/>
                <w:szCs w:val="16"/>
              </w:rPr>
            </w:pPr>
            <w:r w:rsidRPr="0075045A">
              <w:rPr>
                <w:rFonts w:ascii="GHEA Grapalat" w:hAnsi="GHEA Grapalat"/>
                <w:szCs w:val="20"/>
                <w:lang w:val="en-US"/>
              </w:rPr>
              <w:t>Наименование</w:t>
            </w:r>
          </w:p>
        </w:tc>
        <w:tc>
          <w:tcPr>
            <w:tcW w:w="4703" w:type="dxa"/>
            <w:vAlign w:val="center"/>
          </w:tcPr>
          <w:p w:rsidR="00905947" w:rsidRPr="008D6C6D" w:rsidRDefault="00905947" w:rsidP="00975F2D">
            <w:pPr>
              <w:widowControl w:val="0"/>
              <w:spacing w:after="120"/>
              <w:jc w:val="center"/>
              <w:rPr>
                <w:rFonts w:ascii="GHEA Grapalat" w:hAnsi="GHEA Grapalat"/>
                <w:sz w:val="22"/>
                <w:szCs w:val="16"/>
              </w:rPr>
            </w:pPr>
            <w:r w:rsidRPr="008D6C6D">
              <w:rPr>
                <w:rFonts w:ascii="GHEA Grapalat" w:hAnsi="GHEA Grapalat"/>
                <w:sz w:val="22"/>
                <w:szCs w:val="16"/>
              </w:rPr>
              <w:t>техническая характеристика</w:t>
            </w:r>
          </w:p>
        </w:tc>
        <w:tc>
          <w:tcPr>
            <w:tcW w:w="1276"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275"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843" w:type="dxa"/>
            <w:vAlign w:val="center"/>
          </w:tcPr>
          <w:p w:rsidR="00905947" w:rsidRPr="00422C6A"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463" w:type="dxa"/>
            <w:vAlign w:val="center"/>
          </w:tcPr>
          <w:p w:rsidR="00905947" w:rsidRDefault="00905947" w:rsidP="00975F2D">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p>
          <w:p w:rsidR="00905947" w:rsidRPr="00422C6A" w:rsidRDefault="00905947" w:rsidP="00975F2D">
            <w:pPr>
              <w:widowControl w:val="0"/>
              <w:spacing w:after="120"/>
              <w:jc w:val="center"/>
              <w:rPr>
                <w:rFonts w:ascii="GHEA Grapalat" w:hAnsi="GHEA Grapalat"/>
                <w:sz w:val="22"/>
                <w:szCs w:val="20"/>
              </w:rPr>
            </w:pPr>
            <w:r w:rsidRPr="005446B1">
              <w:rPr>
                <w:rFonts w:ascii="GHEA Grapalat" w:hAnsi="GHEA Grapalat"/>
                <w:sz w:val="22"/>
                <w:szCs w:val="20"/>
              </w:rPr>
              <w:t>планируется купить до</w:t>
            </w:r>
          </w:p>
        </w:tc>
      </w:tr>
      <w:tr w:rsidR="00905947" w:rsidRPr="008C22FB" w:rsidTr="00975F2D">
        <w:trPr>
          <w:trHeight w:val="263"/>
        </w:trPr>
        <w:tc>
          <w:tcPr>
            <w:tcW w:w="1101" w:type="dxa"/>
            <w:vAlign w:val="center"/>
          </w:tcPr>
          <w:p w:rsidR="00905947" w:rsidRDefault="00905947" w:rsidP="00975F2D">
            <w:pPr>
              <w:jc w:val="center"/>
              <w:rPr>
                <w:rFonts w:ascii="Arial Unicode" w:hAnsi="Arial Unicode" w:cs="Arial"/>
                <w:sz w:val="22"/>
                <w:szCs w:val="22"/>
              </w:rPr>
            </w:pPr>
            <w:r>
              <w:rPr>
                <w:rFonts w:ascii="Arial Unicode" w:hAnsi="Arial Unicode" w:cs="Arial"/>
                <w:sz w:val="22"/>
                <w:szCs w:val="22"/>
              </w:rPr>
              <w:t>1</w:t>
            </w:r>
          </w:p>
        </w:tc>
        <w:tc>
          <w:tcPr>
            <w:tcW w:w="2126" w:type="dxa"/>
            <w:vAlign w:val="center"/>
          </w:tcPr>
          <w:p w:rsidR="00905947" w:rsidRPr="00617D36" w:rsidRDefault="00905947" w:rsidP="00975F2D">
            <w:pPr>
              <w:jc w:val="center"/>
              <w:rPr>
                <w:rFonts w:ascii="Arial LatArm" w:hAnsi="Arial LatArm" w:cs="Arial"/>
                <w:lang w:val="en-US"/>
              </w:rPr>
            </w:pPr>
            <w:r w:rsidRPr="00EF5294">
              <w:rPr>
                <w:rFonts w:ascii="Arial LatArm" w:hAnsi="Arial LatArm" w:cs="Arial"/>
              </w:rPr>
              <w:t>76341100</w:t>
            </w:r>
          </w:p>
        </w:tc>
        <w:tc>
          <w:tcPr>
            <w:tcW w:w="2101" w:type="dxa"/>
            <w:gridSpan w:val="2"/>
            <w:vAlign w:val="center"/>
          </w:tcPr>
          <w:p w:rsidR="00905947" w:rsidRDefault="00905947" w:rsidP="00975F2D">
            <w:pPr>
              <w:jc w:val="center"/>
              <w:rPr>
                <w:rFonts w:ascii="Arial LatArm" w:hAnsi="Arial LatArm" w:cs="Calibri"/>
              </w:rPr>
            </w:pPr>
            <w:r w:rsidRPr="00EF5294">
              <w:rPr>
                <w:rFonts w:ascii="Calibri" w:hAnsi="Calibri" w:cs="Calibri"/>
              </w:rPr>
              <w:t xml:space="preserve">Услуги по бурению </w:t>
            </w:r>
          </w:p>
        </w:tc>
        <w:tc>
          <w:tcPr>
            <w:tcW w:w="4703" w:type="dxa"/>
            <w:vAlign w:val="center"/>
          </w:tcPr>
          <w:p w:rsidR="00905947" w:rsidRDefault="00905947" w:rsidP="00975F2D">
            <w:pPr>
              <w:jc w:val="both"/>
              <w:rPr>
                <w:rFonts w:ascii="Arial LatArm" w:hAnsi="Arial LatArm" w:cs="Calibri"/>
              </w:rPr>
            </w:pP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должны</w:t>
            </w:r>
            <w:r w:rsidRPr="00EF5294">
              <w:rPr>
                <w:rFonts w:ascii="Arial LatArm" w:hAnsi="Arial LatArm" w:cs="Calibri"/>
                <w:sz w:val="22"/>
              </w:rPr>
              <w:t xml:space="preserve">  </w:t>
            </w:r>
            <w:r w:rsidRPr="00EF5294">
              <w:rPr>
                <w:rFonts w:ascii="Arial" w:hAnsi="Arial" w:cs="Arial"/>
                <w:sz w:val="22"/>
              </w:rPr>
              <w:t>предоставляться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городе</w:t>
            </w:r>
            <w:r w:rsidRPr="00EF5294">
              <w:rPr>
                <w:rFonts w:ascii="Arial LatArm" w:hAnsi="Arial LatArm" w:cs="Calibri"/>
                <w:sz w:val="22"/>
              </w:rPr>
              <w:t xml:space="preserve"> </w:t>
            </w:r>
            <w:r w:rsidRPr="00EF5294">
              <w:rPr>
                <w:rFonts w:ascii="Arial" w:hAnsi="Arial" w:cs="Arial"/>
                <w:sz w:val="22"/>
              </w:rPr>
              <w:t>Ереване</w:t>
            </w:r>
            <w:r w:rsidRPr="00EF5294">
              <w:rPr>
                <w:rFonts w:ascii="Arial LatArm" w:hAnsi="Arial LatArm" w:cs="Calibri"/>
                <w:sz w:val="22"/>
              </w:rPr>
              <w:t xml:space="preserve">. </w:t>
            </w:r>
            <w:r w:rsidRPr="00EF5294">
              <w:rPr>
                <w:rFonts w:ascii="Arial" w:hAnsi="Arial" w:cs="Arial"/>
                <w:sz w:val="22"/>
              </w:rPr>
              <w:t>Исполнитель</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основании</w:t>
            </w:r>
            <w:r w:rsidRPr="00EF5294">
              <w:rPr>
                <w:rFonts w:ascii="Arial LatArm" w:hAnsi="Arial LatArm" w:cs="Calibri"/>
                <w:sz w:val="22"/>
              </w:rPr>
              <w:t xml:space="preserve"> </w:t>
            </w:r>
            <w:r w:rsidRPr="00EF5294">
              <w:rPr>
                <w:rFonts w:ascii="Arial" w:hAnsi="Arial" w:cs="Arial"/>
                <w:sz w:val="22"/>
              </w:rPr>
              <w:t>требования</w:t>
            </w:r>
            <w:r w:rsidRPr="00EF5294">
              <w:rPr>
                <w:rFonts w:ascii="Arial LatArm" w:hAnsi="Arial LatArm" w:cs="Calibri"/>
                <w:sz w:val="22"/>
              </w:rPr>
              <w:t xml:space="preserve"> </w:t>
            </w:r>
            <w:r w:rsidRPr="00EF5294">
              <w:rPr>
                <w:rFonts w:ascii="Arial" w:hAnsi="Arial" w:cs="Arial"/>
                <w:sz w:val="22"/>
              </w:rPr>
              <w:t>Заказчика</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дни</w:t>
            </w:r>
            <w:r w:rsidRPr="00EF5294">
              <w:rPr>
                <w:rFonts w:ascii="Arial LatArm" w:hAnsi="Arial LatArm" w:cs="Calibri"/>
                <w:sz w:val="22"/>
              </w:rPr>
              <w:t xml:space="preserve"> </w:t>
            </w:r>
            <w:r w:rsidRPr="00EF5294">
              <w:rPr>
                <w:rFonts w:ascii="Arial" w:hAnsi="Arial" w:cs="Arial"/>
                <w:sz w:val="22"/>
              </w:rPr>
              <w:t>указанные</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заявке</w:t>
            </w:r>
            <w:r w:rsidRPr="00EF5294">
              <w:rPr>
                <w:rFonts w:ascii="Arial LatArm" w:hAnsi="Arial LatArm" w:cs="Calibri"/>
                <w:sz w:val="22"/>
              </w:rPr>
              <w:t xml:space="preserve">, </w:t>
            </w:r>
            <w:r w:rsidRPr="00EF5294">
              <w:rPr>
                <w:rFonts w:ascii="Arial" w:hAnsi="Arial" w:cs="Arial"/>
                <w:sz w:val="22"/>
              </w:rPr>
              <w:t>предоставляет</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по</w:t>
            </w:r>
            <w:r w:rsidRPr="00EF5294">
              <w:rPr>
                <w:rFonts w:ascii="Arial LatArm" w:hAnsi="Arial LatArm" w:cs="Calibri"/>
                <w:sz w:val="22"/>
              </w:rPr>
              <w:t xml:space="preserve"> </w:t>
            </w:r>
            <w:r w:rsidRPr="00EF5294">
              <w:rPr>
                <w:rFonts w:ascii="Arial" w:hAnsi="Arial" w:cs="Arial"/>
                <w:sz w:val="22"/>
              </w:rPr>
              <w:t>бурению</w:t>
            </w:r>
            <w:r w:rsidRPr="00EF5294">
              <w:rPr>
                <w:rFonts w:ascii="Arial LatArm" w:hAnsi="Arial LatArm" w:cs="Calibri"/>
                <w:sz w:val="22"/>
              </w:rPr>
              <w:t xml:space="preserve"> </w:t>
            </w:r>
            <w:r w:rsidRPr="00EF5294">
              <w:rPr>
                <w:rFonts w:ascii="Arial" w:hAnsi="Arial" w:cs="Arial"/>
                <w:sz w:val="22"/>
              </w:rPr>
              <w:t>фундаментов</w:t>
            </w:r>
            <w:r w:rsidRPr="00EF5294">
              <w:rPr>
                <w:rFonts w:ascii="Arial LatArm" w:hAnsi="Arial LatArm" w:cs="Calibri"/>
                <w:sz w:val="22"/>
              </w:rPr>
              <w:t xml:space="preserve"> </w:t>
            </w:r>
            <w:r w:rsidRPr="00EF5294">
              <w:rPr>
                <w:rFonts w:ascii="Arial" w:hAnsi="Arial" w:cs="Arial"/>
                <w:sz w:val="22"/>
              </w:rPr>
              <w:t>столбов</w:t>
            </w:r>
            <w:r w:rsidRPr="00EF5294">
              <w:rPr>
                <w:rFonts w:ascii="Arial LatArm" w:hAnsi="Arial LatArm" w:cs="Calibri"/>
                <w:sz w:val="22"/>
              </w:rPr>
              <w:t xml:space="preserve"> </w:t>
            </w:r>
            <w:r w:rsidRPr="00EF5294">
              <w:rPr>
                <w:rFonts w:ascii="Arial" w:hAnsi="Arial" w:cs="Arial"/>
                <w:sz w:val="22"/>
              </w:rPr>
              <w:t>глубиной</w:t>
            </w:r>
            <w:r w:rsidRPr="00EF5294">
              <w:rPr>
                <w:rFonts w:ascii="Arial LatArm" w:hAnsi="Arial LatArm" w:cs="Calibri"/>
                <w:sz w:val="22"/>
              </w:rPr>
              <w:t xml:space="preserve"> 1-2 </w:t>
            </w:r>
            <w:r w:rsidRPr="00EF5294">
              <w:rPr>
                <w:rFonts w:ascii="Arial" w:hAnsi="Arial" w:cs="Arial"/>
                <w:sz w:val="22"/>
              </w:rPr>
              <w:t>метра</w:t>
            </w:r>
            <w:r w:rsidRPr="00EF5294">
              <w:rPr>
                <w:rFonts w:ascii="Arial LatArm" w:hAnsi="Arial LatArm" w:cs="Calibri"/>
                <w:sz w:val="22"/>
              </w:rPr>
              <w:t xml:space="preserve">, </w:t>
            </w:r>
            <w:r w:rsidRPr="00EF5294">
              <w:rPr>
                <w:rFonts w:ascii="Arial" w:hAnsi="Arial" w:cs="Arial"/>
                <w:sz w:val="22"/>
              </w:rPr>
              <w:t>шириной</w:t>
            </w:r>
            <w:r w:rsidRPr="00EF5294">
              <w:rPr>
                <w:rFonts w:ascii="Arial LatArm" w:hAnsi="Arial LatArm" w:cs="Calibri"/>
                <w:sz w:val="22"/>
              </w:rPr>
              <w:t xml:space="preserve"> 300-350</w:t>
            </w:r>
            <w:r w:rsidRPr="00EF5294">
              <w:rPr>
                <w:rFonts w:ascii="Arial" w:hAnsi="Arial" w:cs="Arial"/>
                <w:sz w:val="22"/>
              </w:rPr>
              <w:t>мм</w:t>
            </w:r>
            <w:r w:rsidRPr="00EF5294">
              <w:rPr>
                <w:rFonts w:ascii="Arial LatArm" w:hAnsi="Arial LatArm" w:cs="Calibri"/>
                <w:sz w:val="22"/>
              </w:rPr>
              <w:t xml:space="preserve">. </w:t>
            </w:r>
            <w:r w:rsidRPr="00EF5294">
              <w:rPr>
                <w:rFonts w:ascii="Arial" w:hAnsi="Arial" w:cs="Arial"/>
                <w:sz w:val="22"/>
              </w:rPr>
              <w:t>Предоставление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первого</w:t>
            </w:r>
            <w:r w:rsidRPr="00EF5294">
              <w:rPr>
                <w:rFonts w:ascii="Arial LatArm" w:hAnsi="Arial LatArm" w:cs="Calibri"/>
                <w:sz w:val="22"/>
              </w:rPr>
              <w:t xml:space="preserve"> </w:t>
            </w:r>
            <w:r w:rsidRPr="00EF5294">
              <w:rPr>
                <w:rFonts w:ascii="Arial" w:hAnsi="Arial" w:cs="Arial"/>
                <w:sz w:val="22"/>
              </w:rPr>
              <w:t>этапа</w:t>
            </w:r>
            <w:r w:rsidRPr="00EF5294">
              <w:rPr>
                <w:rFonts w:ascii="Arial LatArm" w:hAnsi="Arial LatArm" w:cs="Calibri"/>
                <w:sz w:val="22"/>
              </w:rPr>
              <w:t xml:space="preserve"> </w:t>
            </w:r>
            <w:r w:rsidRPr="00EF5294">
              <w:rPr>
                <w:rFonts w:ascii="Arial" w:hAnsi="Arial" w:cs="Arial"/>
                <w:sz w:val="22"/>
              </w:rPr>
              <w:t>оказание</w:t>
            </w:r>
            <w:r w:rsidRPr="00EF5294">
              <w:rPr>
                <w:rFonts w:ascii="Arial LatArm" w:hAnsi="Arial LatArm" w:cs="Calibri"/>
                <w:sz w:val="22"/>
              </w:rPr>
              <w:t xml:space="preserve"> </w:t>
            </w:r>
            <w:r w:rsidRPr="00EF5294">
              <w:rPr>
                <w:rFonts w:ascii="Arial" w:hAnsi="Arial" w:cs="Arial"/>
                <w:sz w:val="22"/>
              </w:rPr>
              <w:t>услуг</w:t>
            </w:r>
            <w:r w:rsidRPr="00EF5294">
              <w:rPr>
                <w:rFonts w:ascii="Arial LatArm" w:hAnsi="Arial LatArm" w:cs="Calibri"/>
                <w:sz w:val="22"/>
              </w:rPr>
              <w:t xml:space="preserve"> </w:t>
            </w:r>
            <w:r w:rsidRPr="00EF5294">
              <w:rPr>
                <w:rFonts w:ascii="Arial" w:hAnsi="Arial" w:cs="Arial"/>
                <w:sz w:val="22"/>
              </w:rPr>
              <w:t>устанавливаться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20 </w:t>
            </w:r>
            <w:r w:rsidRPr="00EF5294">
              <w:rPr>
                <w:rFonts w:ascii="Arial" w:hAnsi="Arial" w:cs="Arial"/>
                <w:sz w:val="22"/>
              </w:rPr>
              <w:t>календарных</w:t>
            </w:r>
            <w:r w:rsidRPr="00EF5294">
              <w:rPr>
                <w:rFonts w:ascii="Arial LatArm" w:hAnsi="Arial LatArm" w:cs="Calibri"/>
                <w:sz w:val="22"/>
              </w:rPr>
              <w:t xml:space="preserve"> </w:t>
            </w:r>
            <w:r w:rsidRPr="00EF5294">
              <w:rPr>
                <w:rFonts w:ascii="Arial" w:hAnsi="Arial" w:cs="Arial"/>
                <w:sz w:val="22"/>
              </w:rPr>
              <w:t>дней</w:t>
            </w:r>
            <w:r w:rsidRPr="00EF5294">
              <w:rPr>
                <w:rFonts w:ascii="Arial LatArm" w:hAnsi="Arial LatArm" w:cs="Calibri"/>
                <w:sz w:val="22"/>
              </w:rPr>
              <w:t xml:space="preserve">, </w:t>
            </w:r>
            <w:r w:rsidRPr="00EF5294">
              <w:rPr>
                <w:rFonts w:ascii="Arial" w:hAnsi="Arial" w:cs="Arial"/>
                <w:sz w:val="22"/>
              </w:rPr>
              <w:t>расчет</w:t>
            </w:r>
            <w:r w:rsidRPr="00EF5294">
              <w:rPr>
                <w:rFonts w:ascii="Arial LatArm" w:hAnsi="Arial LatArm" w:cs="Calibri"/>
                <w:sz w:val="22"/>
              </w:rPr>
              <w:t xml:space="preserve"> </w:t>
            </w:r>
            <w:r w:rsidRPr="00EF5294">
              <w:rPr>
                <w:rFonts w:ascii="Arial" w:hAnsi="Arial" w:cs="Arial"/>
                <w:sz w:val="22"/>
              </w:rPr>
              <w:t>срока</w:t>
            </w:r>
            <w:r w:rsidRPr="00EF5294">
              <w:rPr>
                <w:rFonts w:ascii="Arial LatArm" w:hAnsi="Arial LatArm" w:cs="Calibri"/>
                <w:sz w:val="22"/>
              </w:rPr>
              <w:t xml:space="preserve"> </w:t>
            </w:r>
            <w:r w:rsidRPr="00EF5294">
              <w:rPr>
                <w:rFonts w:ascii="Arial" w:hAnsi="Arial" w:cs="Arial"/>
                <w:sz w:val="22"/>
              </w:rPr>
              <w:t>которого</w:t>
            </w:r>
            <w:r w:rsidRPr="00EF5294">
              <w:rPr>
                <w:rFonts w:ascii="Arial LatArm" w:hAnsi="Arial LatArm" w:cs="Calibri"/>
                <w:sz w:val="22"/>
              </w:rPr>
              <w:t xml:space="preserve"> </w:t>
            </w:r>
            <w:r w:rsidRPr="00EF5294">
              <w:rPr>
                <w:rFonts w:ascii="Arial" w:hAnsi="Arial" w:cs="Arial"/>
                <w:sz w:val="22"/>
              </w:rPr>
              <w:t>осуществляется</w:t>
            </w:r>
            <w:r w:rsidRPr="00EF5294">
              <w:rPr>
                <w:rFonts w:ascii="Arial LatArm" w:hAnsi="Arial LatArm" w:cs="Calibri"/>
                <w:sz w:val="22"/>
              </w:rPr>
              <w:t xml:space="preserve"> </w:t>
            </w:r>
            <w:r w:rsidRPr="00EF5294">
              <w:rPr>
                <w:rFonts w:ascii="Arial" w:hAnsi="Arial" w:cs="Arial"/>
                <w:sz w:val="22"/>
              </w:rPr>
              <w:t>со</w:t>
            </w:r>
            <w:r w:rsidRPr="00EF5294">
              <w:rPr>
                <w:rFonts w:ascii="Arial LatArm" w:hAnsi="Arial LatArm" w:cs="Calibri"/>
                <w:sz w:val="22"/>
              </w:rPr>
              <w:t xml:space="preserve"> </w:t>
            </w:r>
            <w:r w:rsidRPr="00EF5294">
              <w:rPr>
                <w:rFonts w:ascii="Arial" w:hAnsi="Arial" w:cs="Arial"/>
                <w:sz w:val="22"/>
              </w:rPr>
              <w:t>деня</w:t>
            </w:r>
            <w:r w:rsidRPr="00EF5294">
              <w:rPr>
                <w:rFonts w:ascii="Arial LatArm" w:hAnsi="Arial LatArm" w:cs="Calibri"/>
                <w:sz w:val="22"/>
              </w:rPr>
              <w:t xml:space="preserve">  </w:t>
            </w:r>
            <w:r w:rsidRPr="00EF5294">
              <w:rPr>
                <w:rFonts w:ascii="Arial" w:hAnsi="Arial" w:cs="Arial"/>
                <w:sz w:val="22"/>
              </w:rPr>
              <w:t>вступления</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силу</w:t>
            </w:r>
            <w:r w:rsidRPr="00EF5294">
              <w:rPr>
                <w:rFonts w:ascii="Arial LatArm" w:hAnsi="Arial LatArm" w:cs="Calibri"/>
                <w:sz w:val="22"/>
              </w:rPr>
              <w:t xml:space="preserve"> </w:t>
            </w:r>
            <w:r w:rsidRPr="00EF5294">
              <w:rPr>
                <w:rFonts w:ascii="Arial" w:hAnsi="Arial" w:cs="Arial"/>
                <w:sz w:val="22"/>
              </w:rPr>
              <w:t>предусмотренных</w:t>
            </w:r>
            <w:r w:rsidRPr="00EF5294">
              <w:rPr>
                <w:rFonts w:ascii="Arial LatArm" w:hAnsi="Arial LatArm" w:cs="Calibri"/>
                <w:sz w:val="22"/>
              </w:rPr>
              <w:t xml:space="preserve"> </w:t>
            </w:r>
            <w:r w:rsidRPr="00EF5294">
              <w:rPr>
                <w:rFonts w:ascii="Arial" w:hAnsi="Arial" w:cs="Arial"/>
                <w:sz w:val="22"/>
              </w:rPr>
              <w:t>договором</w:t>
            </w:r>
            <w:r w:rsidRPr="00EF5294">
              <w:rPr>
                <w:rFonts w:ascii="Arial LatArm" w:hAnsi="Arial LatArm" w:cs="Calibri"/>
                <w:sz w:val="22"/>
              </w:rPr>
              <w:t xml:space="preserve"> </w:t>
            </w:r>
            <w:r w:rsidRPr="00EF5294">
              <w:rPr>
                <w:rFonts w:ascii="Arial" w:hAnsi="Arial" w:cs="Arial"/>
                <w:sz w:val="22"/>
              </w:rPr>
              <w:t>условий</w:t>
            </w:r>
            <w:r w:rsidRPr="00EF5294">
              <w:rPr>
                <w:rFonts w:ascii="Arial LatArm" w:hAnsi="Arial LatArm" w:cs="Calibri"/>
                <w:sz w:val="22"/>
              </w:rPr>
              <w:t xml:space="preserve"> </w:t>
            </w:r>
            <w:r w:rsidRPr="00EF5294">
              <w:rPr>
                <w:rFonts w:ascii="Arial" w:hAnsi="Arial" w:cs="Arial"/>
                <w:sz w:val="22"/>
              </w:rPr>
              <w:t>прав</w:t>
            </w:r>
            <w:r w:rsidRPr="00EF5294">
              <w:rPr>
                <w:rFonts w:ascii="Arial LatArm" w:hAnsi="Arial LatArm" w:cs="Calibri"/>
                <w:sz w:val="22"/>
              </w:rPr>
              <w:t xml:space="preserve"> </w:t>
            </w:r>
            <w:r w:rsidRPr="00EF5294">
              <w:rPr>
                <w:rFonts w:ascii="Arial" w:hAnsi="Arial" w:cs="Arial"/>
                <w:sz w:val="22"/>
              </w:rPr>
              <w:t>и</w:t>
            </w:r>
            <w:r w:rsidRPr="00EF5294">
              <w:rPr>
                <w:rFonts w:ascii="Arial LatArm" w:hAnsi="Arial LatArm" w:cs="Calibri"/>
                <w:sz w:val="22"/>
              </w:rPr>
              <w:t xml:space="preserve"> </w:t>
            </w:r>
            <w:r w:rsidRPr="00EF5294">
              <w:rPr>
                <w:rFonts w:ascii="Arial" w:hAnsi="Arial" w:cs="Arial"/>
                <w:sz w:val="22"/>
              </w:rPr>
              <w:t>обязанностей</w:t>
            </w:r>
            <w:r w:rsidRPr="00EF5294">
              <w:rPr>
                <w:rFonts w:ascii="Arial LatArm" w:hAnsi="Arial LatArm" w:cs="Calibri"/>
                <w:sz w:val="22"/>
              </w:rPr>
              <w:t xml:space="preserve"> </w:t>
            </w:r>
            <w:r w:rsidRPr="00EF5294">
              <w:rPr>
                <w:rFonts w:ascii="Arial" w:hAnsi="Arial" w:cs="Arial"/>
                <w:sz w:val="22"/>
              </w:rPr>
              <w:t>сторон</w:t>
            </w:r>
            <w:r w:rsidRPr="00EF5294">
              <w:rPr>
                <w:rFonts w:ascii="Arial LatArm" w:hAnsi="Arial LatArm" w:cs="Calibri"/>
                <w:sz w:val="22"/>
              </w:rPr>
              <w:t xml:space="preserve">, </w:t>
            </w:r>
            <w:r w:rsidRPr="00EF5294">
              <w:rPr>
                <w:rFonts w:ascii="Arial" w:hAnsi="Arial" w:cs="Arial"/>
                <w:sz w:val="22"/>
              </w:rPr>
              <w:t>если</w:t>
            </w:r>
            <w:r w:rsidRPr="00EF5294">
              <w:rPr>
                <w:rFonts w:ascii="Arial LatArm" w:hAnsi="Arial LatArm" w:cs="Calibri"/>
                <w:sz w:val="22"/>
              </w:rPr>
              <w:t xml:space="preserve"> </w:t>
            </w:r>
            <w:r w:rsidRPr="00EF5294">
              <w:rPr>
                <w:rFonts w:ascii="Arial" w:hAnsi="Arial" w:cs="Arial"/>
                <w:sz w:val="22"/>
              </w:rPr>
              <w:t>только</w:t>
            </w:r>
            <w:r w:rsidRPr="00EF5294">
              <w:rPr>
                <w:rFonts w:ascii="Arial LatArm" w:hAnsi="Arial LatArm" w:cs="Calibri"/>
                <w:sz w:val="22"/>
              </w:rPr>
              <w:t xml:space="preserve"> </w:t>
            </w:r>
            <w:r w:rsidRPr="00EF5294">
              <w:rPr>
                <w:rFonts w:ascii="Arial" w:hAnsi="Arial" w:cs="Arial"/>
                <w:sz w:val="22"/>
              </w:rPr>
              <w:t>выбранный</w:t>
            </w:r>
            <w:r w:rsidRPr="00EF5294">
              <w:rPr>
                <w:rFonts w:ascii="Arial LatArm" w:hAnsi="Arial LatArm" w:cs="Calibri"/>
                <w:sz w:val="22"/>
              </w:rPr>
              <w:t xml:space="preserve"> </w:t>
            </w:r>
            <w:r w:rsidRPr="00EF5294">
              <w:rPr>
                <w:rFonts w:ascii="Arial" w:hAnsi="Arial" w:cs="Arial"/>
                <w:sz w:val="22"/>
              </w:rPr>
              <w:t>участник</w:t>
            </w:r>
            <w:r w:rsidRPr="00EF5294">
              <w:rPr>
                <w:rFonts w:ascii="Arial LatArm" w:hAnsi="Arial LatArm" w:cs="Calibri"/>
                <w:sz w:val="22"/>
              </w:rPr>
              <w:t xml:space="preserve"> </w:t>
            </w:r>
            <w:r w:rsidRPr="00EF5294">
              <w:rPr>
                <w:rFonts w:ascii="Arial" w:hAnsi="Arial" w:cs="Arial"/>
                <w:sz w:val="22"/>
              </w:rPr>
              <w:t>не</w:t>
            </w:r>
            <w:r w:rsidRPr="00EF5294">
              <w:rPr>
                <w:rFonts w:ascii="Arial LatArm" w:hAnsi="Arial LatArm" w:cs="Calibri"/>
                <w:sz w:val="22"/>
              </w:rPr>
              <w:t xml:space="preserve"> </w:t>
            </w:r>
            <w:r w:rsidRPr="00EF5294">
              <w:rPr>
                <w:rFonts w:ascii="Arial" w:hAnsi="Arial" w:cs="Arial"/>
                <w:sz w:val="22"/>
              </w:rPr>
              <w:t>согласен</w:t>
            </w:r>
            <w:r w:rsidRPr="00EF5294">
              <w:rPr>
                <w:rFonts w:ascii="Arial LatArm" w:hAnsi="Arial LatArm" w:cs="Calibri"/>
                <w:sz w:val="22"/>
              </w:rPr>
              <w:t xml:space="preserve"> </w:t>
            </w:r>
            <w:r w:rsidRPr="00EF5294">
              <w:rPr>
                <w:rFonts w:ascii="Arial" w:hAnsi="Arial" w:cs="Arial"/>
                <w:sz w:val="22"/>
              </w:rPr>
              <w:t>оказать</w:t>
            </w:r>
            <w:r w:rsidRPr="00EF5294">
              <w:rPr>
                <w:rFonts w:ascii="Arial LatArm" w:hAnsi="Arial LatArm" w:cs="Calibri"/>
                <w:sz w:val="22"/>
              </w:rPr>
              <w:t xml:space="preserve"> </w:t>
            </w:r>
            <w:r w:rsidRPr="00EF5294">
              <w:rPr>
                <w:rFonts w:ascii="Arial" w:hAnsi="Arial" w:cs="Arial"/>
                <w:sz w:val="22"/>
              </w:rPr>
              <w:t>услуги</w:t>
            </w:r>
            <w:r w:rsidRPr="00EF5294">
              <w:rPr>
                <w:rFonts w:ascii="Arial LatArm" w:hAnsi="Arial LatArm" w:cs="Calibri"/>
                <w:sz w:val="22"/>
              </w:rPr>
              <w:t xml:space="preserve"> </w:t>
            </w:r>
            <w:r w:rsidRPr="00EF5294">
              <w:rPr>
                <w:rFonts w:ascii="Arial" w:hAnsi="Arial" w:cs="Arial"/>
                <w:sz w:val="22"/>
              </w:rPr>
              <w:t>в</w:t>
            </w:r>
            <w:r w:rsidRPr="00EF5294">
              <w:rPr>
                <w:rFonts w:ascii="Arial LatArm" w:hAnsi="Arial LatArm" w:cs="Calibri"/>
                <w:sz w:val="22"/>
              </w:rPr>
              <w:t xml:space="preserve"> </w:t>
            </w:r>
            <w:r w:rsidRPr="00EF5294">
              <w:rPr>
                <w:rFonts w:ascii="Arial" w:hAnsi="Arial" w:cs="Arial"/>
                <w:sz w:val="22"/>
              </w:rPr>
              <w:t>более</w:t>
            </w:r>
            <w:r w:rsidRPr="00EF5294">
              <w:rPr>
                <w:rFonts w:ascii="Arial LatArm" w:hAnsi="Arial LatArm" w:cs="Calibri"/>
                <w:sz w:val="22"/>
              </w:rPr>
              <w:t xml:space="preserve"> </w:t>
            </w:r>
            <w:r w:rsidRPr="00EF5294">
              <w:rPr>
                <w:rFonts w:ascii="Arial" w:hAnsi="Arial" w:cs="Arial"/>
                <w:sz w:val="22"/>
              </w:rPr>
              <w:t>короткий</w:t>
            </w:r>
            <w:r w:rsidRPr="00EF5294">
              <w:rPr>
                <w:rFonts w:ascii="Arial LatArm" w:hAnsi="Arial LatArm" w:cs="Calibri"/>
                <w:sz w:val="22"/>
              </w:rPr>
              <w:t xml:space="preserve"> </w:t>
            </w:r>
            <w:r w:rsidRPr="00EF5294">
              <w:rPr>
                <w:rFonts w:ascii="Arial" w:hAnsi="Arial" w:cs="Arial"/>
                <w:sz w:val="22"/>
              </w:rPr>
              <w:t>срок</w:t>
            </w:r>
            <w:r w:rsidRPr="00EF5294">
              <w:rPr>
                <w:rFonts w:ascii="Arial LatArm" w:hAnsi="Arial LatArm" w:cs="Calibri"/>
                <w:sz w:val="22"/>
              </w:rPr>
              <w:t xml:space="preserve">, </w:t>
            </w:r>
            <w:r w:rsidRPr="00EF5294">
              <w:rPr>
                <w:rFonts w:ascii="Arial" w:hAnsi="Arial" w:cs="Arial"/>
                <w:sz w:val="22"/>
              </w:rPr>
              <w:t>на</w:t>
            </w:r>
            <w:r w:rsidRPr="00EF5294">
              <w:rPr>
                <w:rFonts w:ascii="Arial LatArm" w:hAnsi="Arial LatArm" w:cs="Calibri"/>
                <w:sz w:val="22"/>
              </w:rPr>
              <w:t xml:space="preserve"> </w:t>
            </w:r>
            <w:r w:rsidRPr="00EF5294">
              <w:rPr>
                <w:rFonts w:ascii="Arial" w:hAnsi="Arial" w:cs="Arial"/>
                <w:sz w:val="22"/>
              </w:rPr>
              <w:t>следующих</w:t>
            </w:r>
            <w:r w:rsidRPr="00EF5294">
              <w:rPr>
                <w:rFonts w:ascii="Arial LatArm" w:hAnsi="Arial LatArm" w:cs="Calibri"/>
                <w:sz w:val="22"/>
              </w:rPr>
              <w:t xml:space="preserve"> </w:t>
            </w:r>
            <w:r w:rsidRPr="00EF5294">
              <w:rPr>
                <w:rFonts w:ascii="Arial" w:hAnsi="Arial" w:cs="Arial"/>
                <w:sz w:val="22"/>
              </w:rPr>
              <w:t>этапах</w:t>
            </w:r>
            <w:r w:rsidRPr="00EF5294">
              <w:rPr>
                <w:rFonts w:ascii="Arial LatArm" w:hAnsi="Arial LatArm" w:cs="Calibri"/>
                <w:sz w:val="22"/>
              </w:rPr>
              <w:t xml:space="preserve">, </w:t>
            </w:r>
            <w:r w:rsidRPr="00EF5294">
              <w:rPr>
                <w:rFonts w:ascii="Arial" w:hAnsi="Arial" w:cs="Arial"/>
                <w:sz w:val="22"/>
              </w:rPr>
              <w:t>заявка</w:t>
            </w:r>
            <w:r w:rsidRPr="00EF5294">
              <w:rPr>
                <w:rFonts w:ascii="Arial LatArm" w:hAnsi="Arial LatArm" w:cs="Calibri"/>
                <w:sz w:val="22"/>
              </w:rPr>
              <w:t xml:space="preserve"> </w:t>
            </w:r>
            <w:r w:rsidRPr="00EF5294">
              <w:rPr>
                <w:rFonts w:ascii="Arial" w:hAnsi="Arial" w:cs="Arial"/>
                <w:sz w:val="22"/>
              </w:rPr>
              <w:t>будет</w:t>
            </w:r>
            <w:r w:rsidRPr="00EF5294">
              <w:rPr>
                <w:rFonts w:ascii="Arial LatArm" w:hAnsi="Arial LatArm" w:cs="Calibri"/>
                <w:sz w:val="22"/>
              </w:rPr>
              <w:t xml:space="preserve"> </w:t>
            </w:r>
            <w:r w:rsidRPr="00EF5294">
              <w:rPr>
                <w:rFonts w:ascii="Arial" w:hAnsi="Arial" w:cs="Arial"/>
                <w:sz w:val="22"/>
              </w:rPr>
              <w:t>подана</w:t>
            </w:r>
            <w:r w:rsidRPr="00EF5294">
              <w:rPr>
                <w:rFonts w:ascii="Arial LatArm" w:hAnsi="Arial LatArm" w:cs="Calibri"/>
                <w:sz w:val="22"/>
              </w:rPr>
              <w:t xml:space="preserve"> </w:t>
            </w:r>
            <w:r w:rsidRPr="00EF5294">
              <w:rPr>
                <w:rFonts w:ascii="Arial" w:hAnsi="Arial" w:cs="Arial"/>
                <w:sz w:val="22"/>
              </w:rPr>
              <w:t>Заказчиком</w:t>
            </w:r>
            <w:r w:rsidRPr="00EF5294">
              <w:rPr>
                <w:rFonts w:ascii="Arial LatArm" w:hAnsi="Arial LatArm" w:cs="Calibri"/>
                <w:sz w:val="22"/>
              </w:rPr>
              <w:t xml:space="preserve"> </w:t>
            </w:r>
            <w:r w:rsidRPr="00EF5294">
              <w:rPr>
                <w:rFonts w:ascii="Arial" w:hAnsi="Arial" w:cs="Arial"/>
                <w:sz w:val="22"/>
              </w:rPr>
              <w:t>как</w:t>
            </w:r>
            <w:r w:rsidRPr="00EF5294">
              <w:rPr>
                <w:rFonts w:ascii="Arial LatArm" w:hAnsi="Arial LatArm" w:cs="Calibri"/>
                <w:sz w:val="22"/>
              </w:rPr>
              <w:t xml:space="preserve"> </w:t>
            </w:r>
            <w:r w:rsidRPr="00EF5294">
              <w:rPr>
                <w:rFonts w:ascii="Arial" w:hAnsi="Arial" w:cs="Arial"/>
                <w:sz w:val="22"/>
              </w:rPr>
              <w:t>минимум</w:t>
            </w:r>
            <w:r w:rsidRPr="00EF5294">
              <w:rPr>
                <w:rFonts w:ascii="Arial LatArm" w:hAnsi="Arial LatArm" w:cs="Calibri"/>
                <w:sz w:val="22"/>
              </w:rPr>
              <w:t xml:space="preserve"> </w:t>
            </w:r>
            <w:r w:rsidRPr="00EF5294">
              <w:rPr>
                <w:rFonts w:ascii="Arial" w:hAnsi="Arial" w:cs="Arial"/>
                <w:sz w:val="22"/>
              </w:rPr>
              <w:t>за</w:t>
            </w:r>
            <w:r w:rsidRPr="00EF5294">
              <w:rPr>
                <w:rFonts w:ascii="Arial LatArm" w:hAnsi="Arial LatArm" w:cs="Calibri"/>
                <w:sz w:val="22"/>
              </w:rPr>
              <w:t xml:space="preserve"> 1 </w:t>
            </w:r>
            <w:r w:rsidRPr="00EF5294">
              <w:rPr>
                <w:rFonts w:ascii="Arial" w:hAnsi="Arial" w:cs="Arial"/>
                <w:sz w:val="22"/>
              </w:rPr>
              <w:t>дня</w:t>
            </w:r>
            <w:r w:rsidRPr="00EF5294">
              <w:rPr>
                <w:rFonts w:ascii="Arial LatArm" w:hAnsi="Arial LatArm" w:cs="Calibri"/>
                <w:sz w:val="22"/>
              </w:rPr>
              <w:t>.</w:t>
            </w:r>
          </w:p>
        </w:tc>
        <w:tc>
          <w:tcPr>
            <w:tcW w:w="1276" w:type="dxa"/>
            <w:vAlign w:val="center"/>
          </w:tcPr>
          <w:p w:rsidR="00905947" w:rsidRPr="005446B1" w:rsidRDefault="00905947" w:rsidP="00975F2D">
            <w:pPr>
              <w:jc w:val="center"/>
              <w:rPr>
                <w:rFonts w:ascii="Arial LatArm" w:hAnsi="Arial LatArm" w:cs="Calibri"/>
                <w:sz w:val="22"/>
              </w:rPr>
            </w:pPr>
            <w:r w:rsidRPr="00EF5294">
              <w:rPr>
                <w:rFonts w:ascii="Calibri" w:hAnsi="Calibri" w:cs="Calibri"/>
                <w:sz w:val="22"/>
              </w:rPr>
              <w:t>штука</w:t>
            </w:r>
          </w:p>
        </w:tc>
        <w:tc>
          <w:tcPr>
            <w:tcW w:w="1275" w:type="dxa"/>
            <w:vAlign w:val="center"/>
          </w:tcPr>
          <w:p w:rsidR="00905947" w:rsidRPr="007D79C8" w:rsidRDefault="00905947" w:rsidP="00975F2D">
            <w:pPr>
              <w:jc w:val="center"/>
              <w:rPr>
                <w:rFonts w:ascii="Arial LatArm" w:hAnsi="Arial LatArm" w:cs="Calibri"/>
                <w:sz w:val="22"/>
                <w:szCs w:val="22"/>
              </w:rPr>
            </w:pPr>
          </w:p>
        </w:tc>
        <w:tc>
          <w:tcPr>
            <w:tcW w:w="1843" w:type="dxa"/>
            <w:vAlign w:val="center"/>
          </w:tcPr>
          <w:p w:rsidR="00905947" w:rsidRDefault="00905947" w:rsidP="00975F2D">
            <w:pPr>
              <w:jc w:val="center"/>
              <w:rPr>
                <w:rFonts w:ascii="Arial LatArm" w:hAnsi="Arial LatArm" w:cs="Arial"/>
              </w:rPr>
            </w:pPr>
          </w:p>
        </w:tc>
        <w:tc>
          <w:tcPr>
            <w:tcW w:w="1463" w:type="dxa"/>
            <w:vAlign w:val="center"/>
          </w:tcPr>
          <w:p w:rsidR="00905947" w:rsidRPr="009E3D94" w:rsidRDefault="00905947" w:rsidP="00975F2D">
            <w:pPr>
              <w:jc w:val="center"/>
              <w:rPr>
                <w:rFonts w:ascii="Arial LatArm" w:hAnsi="Arial LatArm" w:cs="Arial"/>
                <w:sz w:val="22"/>
                <w:szCs w:val="22"/>
                <w:lang w:val="en-US"/>
              </w:rPr>
            </w:pPr>
            <w:r>
              <w:rPr>
                <w:rFonts w:ascii="Arial LatArm" w:hAnsi="Arial LatArm" w:cs="Arial"/>
                <w:sz w:val="22"/>
                <w:szCs w:val="22"/>
                <w:lang w:val="en-US"/>
              </w:rPr>
              <w:t>1000</w:t>
            </w:r>
          </w:p>
        </w:tc>
      </w:tr>
      <w:tr w:rsidR="00905947" w:rsidRPr="008C22FB" w:rsidTr="00975F2D">
        <w:trPr>
          <w:trHeight w:val="263"/>
        </w:trPr>
        <w:tc>
          <w:tcPr>
            <w:tcW w:w="4271" w:type="dxa"/>
            <w:gridSpan w:val="3"/>
          </w:tcPr>
          <w:p w:rsidR="00905947" w:rsidRPr="00087BEA" w:rsidRDefault="00905947" w:rsidP="00975F2D">
            <w:pPr>
              <w:widowControl w:val="0"/>
              <w:spacing w:after="120"/>
              <w:rPr>
                <w:rFonts w:ascii="GHEA Grapalat" w:hAnsi="GHEA Grapalat"/>
                <w:b/>
                <w:szCs w:val="20"/>
              </w:rPr>
            </w:pPr>
          </w:p>
        </w:tc>
        <w:tc>
          <w:tcPr>
            <w:tcW w:w="8311" w:type="dxa"/>
            <w:gridSpan w:val="4"/>
          </w:tcPr>
          <w:p w:rsidR="00905947" w:rsidRPr="00087BEA" w:rsidRDefault="00905947" w:rsidP="00975F2D">
            <w:pPr>
              <w:widowControl w:val="0"/>
              <w:spacing w:after="120"/>
              <w:rPr>
                <w:rFonts w:ascii="GHEA Grapalat" w:hAnsi="GHEA Grapalat"/>
                <w:b/>
                <w:sz w:val="16"/>
                <w:szCs w:val="20"/>
              </w:rPr>
            </w:pPr>
            <w:r w:rsidRPr="00087BEA">
              <w:rPr>
                <w:rFonts w:ascii="GHEA Grapalat" w:hAnsi="GHEA Grapalat"/>
                <w:b/>
                <w:szCs w:val="20"/>
              </w:rPr>
              <w:t>Всего</w:t>
            </w:r>
          </w:p>
        </w:tc>
        <w:tc>
          <w:tcPr>
            <w:tcW w:w="1843" w:type="dxa"/>
          </w:tcPr>
          <w:p w:rsidR="00905947" w:rsidRDefault="00905947" w:rsidP="00975F2D">
            <w:pPr>
              <w:jc w:val="both"/>
              <w:rPr>
                <w:rFonts w:ascii="GHEA Grapalat" w:hAnsi="GHEA Grapalat"/>
                <w:sz w:val="22"/>
                <w:szCs w:val="16"/>
                <w:lang w:val="en-US"/>
              </w:rPr>
            </w:pPr>
          </w:p>
        </w:tc>
        <w:tc>
          <w:tcPr>
            <w:tcW w:w="1463" w:type="dxa"/>
          </w:tcPr>
          <w:p w:rsidR="00905947" w:rsidRDefault="00905947" w:rsidP="00975F2D">
            <w:pPr>
              <w:jc w:val="center"/>
              <w:rPr>
                <w:rFonts w:ascii="Arial LatArm" w:hAnsi="Arial LatArm" w:cs="Arial"/>
              </w:rPr>
            </w:pPr>
          </w:p>
        </w:tc>
      </w:tr>
      <w:tr w:rsidR="00905947" w:rsidRPr="008C22FB" w:rsidTr="00975F2D">
        <w:trPr>
          <w:trHeight w:val="1290"/>
        </w:trPr>
        <w:tc>
          <w:tcPr>
            <w:tcW w:w="3227" w:type="dxa"/>
            <w:gridSpan w:val="2"/>
            <w:vMerge w:val="restart"/>
            <w:vAlign w:val="center"/>
          </w:tcPr>
          <w:p w:rsidR="00905947" w:rsidRPr="00DD1BAD" w:rsidRDefault="00905947" w:rsidP="00975F2D">
            <w:pPr>
              <w:jc w:val="center"/>
              <w:rPr>
                <w:rFonts w:ascii="Arial Unicode" w:hAnsi="Arial Unicode" w:cs="Arial"/>
                <w:sz w:val="22"/>
                <w:szCs w:val="22"/>
                <w:lang w:val="en-US"/>
              </w:rPr>
            </w:pPr>
            <w:r w:rsidRPr="001A6BDF">
              <w:rPr>
                <w:rFonts w:ascii="GHEA Grapalat" w:hAnsi="GHEA Grapalat"/>
                <w:szCs w:val="20"/>
              </w:rPr>
              <w:lastRenderedPageBreak/>
              <w:t xml:space="preserve">Общие условия </w:t>
            </w:r>
            <w:r w:rsidRPr="00DD1BAD">
              <w:rPr>
                <w:rFonts w:ascii="GHEA Grapalat" w:hAnsi="GHEA Grapalat"/>
                <w:szCs w:val="20"/>
              </w:rPr>
              <w:t>предоставления услуг</w:t>
            </w:r>
          </w:p>
        </w:tc>
        <w:tc>
          <w:tcPr>
            <w:tcW w:w="12661" w:type="dxa"/>
            <w:gridSpan w:val="7"/>
          </w:tcPr>
          <w:p w:rsidR="00905947" w:rsidRPr="007D79C8" w:rsidRDefault="00905947" w:rsidP="00975F2D">
            <w:pPr>
              <w:jc w:val="center"/>
              <w:rPr>
                <w:rFonts w:ascii="Arial" w:hAnsi="Arial" w:cs="Arial"/>
              </w:rPr>
            </w:pPr>
          </w:p>
          <w:p w:rsidR="00905947" w:rsidRDefault="00905947" w:rsidP="00975F2D">
            <w:pPr>
              <w:jc w:val="center"/>
              <w:rPr>
                <w:rFonts w:ascii="Arial LatArm" w:hAnsi="Arial LatArm" w:cs="Arial"/>
              </w:rPr>
            </w:pPr>
            <w:r w:rsidRPr="00755F62">
              <w:rPr>
                <w:rFonts w:ascii="Arial" w:hAnsi="Arial" w:cs="Arial"/>
              </w:rPr>
              <w:t>Заказчик  заявку на предоставление услуг Исполнителью дает в письменной ф</w:t>
            </w:r>
            <w:r>
              <w:rPr>
                <w:rFonts w:ascii="Arial" w:hAnsi="Arial" w:cs="Arial"/>
              </w:rPr>
              <w:t>орме, путем отправки заявки н</w:t>
            </w:r>
            <w:r w:rsidRPr="00755F62">
              <w:rPr>
                <w:rFonts w:ascii="Arial" w:hAnsi="Arial" w:cs="Arial"/>
              </w:rPr>
              <w:t>а адрес электронной почты, указанный в Договоре Исполнителем. В пзаявкe будет указано место предоставления услуги и время.</w:t>
            </w:r>
          </w:p>
        </w:tc>
      </w:tr>
      <w:tr w:rsidR="00905947" w:rsidRPr="008C22FB" w:rsidTr="00975F2D">
        <w:trPr>
          <w:trHeight w:val="818"/>
        </w:trPr>
        <w:tc>
          <w:tcPr>
            <w:tcW w:w="3227" w:type="dxa"/>
            <w:gridSpan w:val="2"/>
            <w:vMerge/>
            <w:vAlign w:val="center"/>
          </w:tcPr>
          <w:p w:rsidR="00905947" w:rsidRPr="001A6BDF" w:rsidRDefault="00905947" w:rsidP="00975F2D">
            <w:pPr>
              <w:jc w:val="center"/>
              <w:rPr>
                <w:rFonts w:ascii="GHEA Grapalat" w:hAnsi="GHEA Grapalat"/>
                <w:szCs w:val="20"/>
              </w:rPr>
            </w:pPr>
          </w:p>
        </w:tc>
        <w:tc>
          <w:tcPr>
            <w:tcW w:w="12661" w:type="dxa"/>
            <w:gridSpan w:val="7"/>
          </w:tcPr>
          <w:p w:rsidR="00905947" w:rsidRPr="007D79C8" w:rsidRDefault="00905947" w:rsidP="00975F2D">
            <w:pPr>
              <w:jc w:val="center"/>
              <w:rPr>
                <w:rFonts w:ascii="Arial" w:hAnsi="Arial" w:cs="Arial"/>
              </w:rPr>
            </w:pPr>
            <w:r w:rsidRPr="00755F62">
              <w:rPr>
                <w:rFonts w:ascii="Arial" w:hAnsi="Arial" w:cs="Arial"/>
              </w:rPr>
              <w:t xml:space="preserve">  Заказчик может услуги и не заказать,  в соответствии с законодательством о закупках, и договор по этой незаказанный части считается для сторон расторгнутым по истечении срока действия договора</w:t>
            </w:r>
            <w:r w:rsidRPr="00FC2CAE">
              <w:rPr>
                <w:rFonts w:ascii="Arial" w:hAnsi="Arial" w:cs="Arial"/>
              </w:rPr>
              <w:t>.</w:t>
            </w:r>
            <w:r w:rsidRPr="00755F62">
              <w:rPr>
                <w:rFonts w:ascii="Arial" w:hAnsi="Arial" w:cs="Arial"/>
              </w:rPr>
              <w:t xml:space="preserve">       </w:t>
            </w:r>
          </w:p>
        </w:tc>
      </w:tr>
      <w:tr w:rsidR="00905947" w:rsidRPr="008C22FB" w:rsidTr="00975F2D">
        <w:trPr>
          <w:trHeight w:val="263"/>
        </w:trPr>
        <w:tc>
          <w:tcPr>
            <w:tcW w:w="3227" w:type="dxa"/>
            <w:gridSpan w:val="2"/>
            <w:vMerge/>
            <w:vAlign w:val="center"/>
          </w:tcPr>
          <w:p w:rsidR="00905947" w:rsidRDefault="00905947" w:rsidP="00975F2D">
            <w:pPr>
              <w:jc w:val="center"/>
              <w:rPr>
                <w:rFonts w:ascii="Arial Unicode" w:hAnsi="Arial Unicode" w:cs="Arial"/>
                <w:sz w:val="22"/>
                <w:szCs w:val="22"/>
              </w:rPr>
            </w:pPr>
          </w:p>
        </w:tc>
        <w:tc>
          <w:tcPr>
            <w:tcW w:w="12661" w:type="dxa"/>
            <w:gridSpan w:val="7"/>
          </w:tcPr>
          <w:p w:rsidR="00905947" w:rsidRPr="007D79C8" w:rsidRDefault="00905947" w:rsidP="00975F2D">
            <w:pPr>
              <w:rPr>
                <w:rFonts w:ascii="Arial" w:hAnsi="Arial" w:cs="Arial"/>
              </w:rPr>
            </w:pPr>
          </w:p>
          <w:p w:rsidR="00905947" w:rsidRPr="00B103AD" w:rsidRDefault="00905947" w:rsidP="00975F2D">
            <w:pPr>
              <w:rPr>
                <w:rFonts w:ascii="Arial" w:hAnsi="Arial" w:cs="Arial"/>
              </w:rPr>
            </w:pPr>
            <w:r w:rsidRPr="00F005E5">
              <w:rPr>
                <w:rFonts w:ascii="Arial" w:hAnsi="Arial" w:cs="Arial"/>
              </w:rPr>
              <w:t>Сроки предоставления услуг</w:t>
            </w:r>
            <w:r w:rsidRPr="007D79C8">
              <w:rPr>
                <w:rFonts w:ascii="Arial" w:hAnsi="Arial" w:cs="Arial"/>
              </w:rPr>
              <w:t xml:space="preserve"> Со дня вступления в силу Договора до  3</w:t>
            </w:r>
            <w:r>
              <w:rPr>
                <w:rFonts w:ascii="Arial" w:hAnsi="Arial" w:cs="Arial"/>
              </w:rPr>
              <w:t>0.12.202</w:t>
            </w:r>
            <w:r w:rsidRPr="00A87291">
              <w:rPr>
                <w:rFonts w:ascii="Arial" w:hAnsi="Arial" w:cs="Arial"/>
              </w:rPr>
              <w:t>6</w:t>
            </w:r>
            <w:r w:rsidRPr="007D79C8">
              <w:rPr>
                <w:rFonts w:ascii="Arial" w:hAnsi="Arial" w:cs="Arial"/>
              </w:rPr>
              <w:t xml:space="preserve">г. или.  </w:t>
            </w:r>
            <w:r w:rsidRPr="00B103AD">
              <w:rPr>
                <w:rFonts w:ascii="Arial" w:hAnsi="Arial" w:cs="Arial"/>
              </w:rPr>
              <w:t>31.01.202</w:t>
            </w:r>
            <w:r>
              <w:rPr>
                <w:rFonts w:ascii="Arial" w:hAnsi="Arial" w:cs="Arial"/>
                <w:lang w:val="en-US"/>
              </w:rPr>
              <w:t>7</w:t>
            </w:r>
            <w:r w:rsidRPr="00B103AD">
              <w:rPr>
                <w:rFonts w:ascii="Arial" w:hAnsi="Arial" w:cs="Arial"/>
              </w:rPr>
              <w:t>г.</w:t>
            </w:r>
          </w:p>
          <w:p w:rsidR="00905947" w:rsidRPr="00B103AD" w:rsidRDefault="00905947" w:rsidP="00975F2D">
            <w:pPr>
              <w:rPr>
                <w:rFonts w:ascii="Arial" w:hAnsi="Arial" w:cs="Arial"/>
              </w:rPr>
            </w:pPr>
          </w:p>
        </w:tc>
      </w:tr>
    </w:tbl>
    <w:p w:rsidR="00905947" w:rsidRPr="00E40AC8" w:rsidRDefault="00905947" w:rsidP="0090594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905947" w:rsidRPr="00B02E29" w:rsidRDefault="00905947" w:rsidP="00905947">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905947" w:rsidRPr="00A26859" w:rsidTr="00975F2D">
        <w:trPr>
          <w:jc w:val="center"/>
        </w:trPr>
        <w:tc>
          <w:tcPr>
            <w:tcW w:w="4536" w:type="dxa"/>
          </w:tcPr>
          <w:p w:rsidR="00905947" w:rsidRPr="00A26859" w:rsidRDefault="00905947" w:rsidP="00975F2D">
            <w:pPr>
              <w:widowControl w:val="0"/>
              <w:spacing w:after="120"/>
              <w:jc w:val="center"/>
              <w:rPr>
                <w:rFonts w:ascii="GHEA Grapalat" w:hAnsi="GHEA Grapalat" w:cs="Sylfaen"/>
                <w:b/>
                <w:bCs/>
              </w:rPr>
            </w:pPr>
            <w:r w:rsidRPr="00A26859">
              <w:rPr>
                <w:rFonts w:ascii="GHEA Grapalat" w:hAnsi="GHEA Grapalat"/>
                <w:b/>
              </w:rPr>
              <w:t>ЗАКАЗЧИК</w:t>
            </w:r>
          </w:p>
          <w:p w:rsidR="00905947" w:rsidRPr="00A26859" w:rsidRDefault="00905947" w:rsidP="00975F2D">
            <w:pPr>
              <w:widowControl w:val="0"/>
              <w:spacing w:after="120"/>
              <w:jc w:val="center"/>
              <w:rPr>
                <w:rFonts w:ascii="GHEA Grapalat" w:hAnsi="GHEA Grapalat"/>
                <w:lang w:val="en-US"/>
              </w:rPr>
            </w:pPr>
            <w:r>
              <w:rPr>
                <w:rFonts w:ascii="GHEA Grapalat" w:hAnsi="GHEA Grapalat"/>
                <w:lang w:val="en-US"/>
              </w:rPr>
              <w:t>_________________________</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/подпись/</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c>
          <w:tcPr>
            <w:tcW w:w="760" w:type="dxa"/>
          </w:tcPr>
          <w:p w:rsidR="00905947" w:rsidRPr="00A26859" w:rsidRDefault="00905947" w:rsidP="00975F2D">
            <w:pPr>
              <w:widowControl w:val="0"/>
              <w:spacing w:after="120"/>
              <w:jc w:val="center"/>
              <w:rPr>
                <w:rFonts w:ascii="GHEA Grapalat" w:hAnsi="GHEA Grapalat"/>
              </w:rPr>
            </w:pPr>
          </w:p>
        </w:tc>
        <w:tc>
          <w:tcPr>
            <w:tcW w:w="4343" w:type="dxa"/>
          </w:tcPr>
          <w:p w:rsidR="00905947" w:rsidRPr="00A26859" w:rsidRDefault="00905947" w:rsidP="00975F2D">
            <w:pPr>
              <w:widowControl w:val="0"/>
              <w:spacing w:after="120"/>
              <w:jc w:val="center"/>
              <w:rPr>
                <w:rFonts w:ascii="GHEA Grapalat" w:hAnsi="GHEA Grapalat" w:cs="Sylfaen"/>
                <w:b/>
                <w:bCs/>
              </w:rPr>
            </w:pPr>
            <w:r w:rsidRPr="00A26859">
              <w:rPr>
                <w:rFonts w:ascii="GHEA Grapalat" w:hAnsi="GHEA Grapalat"/>
                <w:b/>
              </w:rPr>
              <w:t>ИСПОЛНИТЕЛЬ</w:t>
            </w:r>
          </w:p>
          <w:p w:rsidR="00905947" w:rsidRPr="00A26859" w:rsidRDefault="00905947" w:rsidP="00975F2D">
            <w:pPr>
              <w:widowControl w:val="0"/>
              <w:spacing w:after="120"/>
              <w:jc w:val="center"/>
              <w:rPr>
                <w:rFonts w:ascii="GHEA Grapalat" w:hAnsi="GHEA Grapalat"/>
                <w:lang w:val="en-US"/>
              </w:rPr>
            </w:pPr>
            <w:r>
              <w:rPr>
                <w:rFonts w:ascii="GHEA Grapalat" w:hAnsi="GHEA Grapalat"/>
                <w:lang w:val="en-US"/>
              </w:rPr>
              <w:t>________________________</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/подпись/</w:t>
            </w:r>
          </w:p>
          <w:p w:rsidR="00905947" w:rsidRPr="00A26859" w:rsidRDefault="00905947" w:rsidP="00975F2D">
            <w:pPr>
              <w:widowControl w:val="0"/>
              <w:spacing w:after="120"/>
              <w:jc w:val="center"/>
              <w:rPr>
                <w:rFonts w:ascii="GHEA Grapalat" w:hAnsi="GHEA Grapalat"/>
              </w:rPr>
            </w:pPr>
            <w:r w:rsidRPr="00A26859">
              <w:rPr>
                <w:rFonts w:ascii="GHEA Grapalat" w:hAnsi="GHEA Grapalat"/>
              </w:rPr>
              <w:t>М.</w:t>
            </w:r>
            <w:r>
              <w:rPr>
                <w:rFonts w:ascii="GHEA Grapalat" w:hAnsi="GHEA Grapalat"/>
              </w:rPr>
              <w:t xml:space="preserve"> </w:t>
            </w:r>
            <w:r w:rsidRPr="00A26859">
              <w:rPr>
                <w:rFonts w:ascii="GHEA Grapalat" w:hAnsi="GHEA Grapalat"/>
              </w:rPr>
              <w:t>П.</w:t>
            </w:r>
          </w:p>
        </w:tc>
      </w:tr>
    </w:tbl>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Default="00905947" w:rsidP="00905947">
      <w:pPr>
        <w:widowControl w:val="0"/>
        <w:spacing w:line="360" w:lineRule="auto"/>
        <w:jc w:val="right"/>
        <w:rPr>
          <w:rFonts w:ascii="GHEA Grapalat" w:hAnsi="GHEA Grapalat"/>
          <w:i/>
          <w:lang w:val="en-US"/>
        </w:rPr>
      </w:pPr>
    </w:p>
    <w:p w:rsidR="00905947" w:rsidRPr="00AD29CE" w:rsidRDefault="00905947" w:rsidP="00905947">
      <w:pPr>
        <w:widowControl w:val="0"/>
        <w:spacing w:line="360" w:lineRule="auto"/>
        <w:jc w:val="right"/>
        <w:rPr>
          <w:rFonts w:ascii="GHEA Grapalat" w:hAnsi="GHEA Grapalat"/>
          <w:i/>
        </w:rPr>
      </w:pPr>
      <w:r w:rsidRPr="00AD29CE">
        <w:rPr>
          <w:rFonts w:ascii="GHEA Grapalat" w:hAnsi="GHEA Grapalat"/>
          <w:i/>
        </w:rPr>
        <w:lastRenderedPageBreak/>
        <w:t>Приложение № 2</w:t>
      </w:r>
    </w:p>
    <w:p w:rsidR="00905947" w:rsidRPr="00B02E29" w:rsidRDefault="00905947" w:rsidP="00905947">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26C89">
        <w:rPr>
          <w:rFonts w:ascii="GHEA Grapalat" w:hAnsi="GHEA Grapalat"/>
          <w:b/>
        </w:rPr>
        <w:t>26/10</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t xml:space="preserve">202 </w:t>
      </w:r>
      <w:r w:rsidRPr="00B96DAF">
        <w:rPr>
          <w:rFonts w:ascii="GHEA Grapalat" w:hAnsi="GHEA Grapalat"/>
          <w:i/>
        </w:rPr>
        <w:t xml:space="preserve"> </w:t>
      </w:r>
      <w:r w:rsidRPr="00B02E29">
        <w:rPr>
          <w:rFonts w:ascii="GHEA Grapalat" w:hAnsi="GHEA Grapalat"/>
          <w:i/>
        </w:rPr>
        <w:t>г.</w:t>
      </w:r>
    </w:p>
    <w:p w:rsidR="00905947" w:rsidRPr="00CA2754" w:rsidRDefault="00905947" w:rsidP="00905947">
      <w:pPr>
        <w:widowControl w:val="0"/>
        <w:spacing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5"/>
        <w:t>*</w:t>
      </w:r>
    </w:p>
    <w:p w:rsidR="00905947" w:rsidRPr="00AD29CE" w:rsidRDefault="00905947" w:rsidP="00905947">
      <w:pPr>
        <w:widowControl w:val="0"/>
        <w:spacing w:after="160" w:line="360" w:lineRule="auto"/>
        <w:jc w:val="right"/>
        <w:rPr>
          <w:rFonts w:ascii="GHEA Grapalat" w:hAnsi="GHEA Grapalat"/>
        </w:rPr>
      </w:pPr>
      <w:r w:rsidRPr="00AD29CE">
        <w:rPr>
          <w:rFonts w:ascii="GHEA Grapalat" w:hAnsi="GHEA Grapalat"/>
        </w:rPr>
        <w:t>драмов РА</w:t>
      </w:r>
    </w:p>
    <w:tbl>
      <w:tblPr>
        <w:tblW w:w="14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2300"/>
        <w:gridCol w:w="3544"/>
        <w:gridCol w:w="6095"/>
        <w:gridCol w:w="1150"/>
      </w:tblGrid>
      <w:tr w:rsidR="00905947" w:rsidRPr="00F412AC" w:rsidTr="00975F2D">
        <w:trPr>
          <w:trHeight w:val="374"/>
          <w:jc w:val="center"/>
        </w:trPr>
        <w:tc>
          <w:tcPr>
            <w:tcW w:w="14328" w:type="dxa"/>
            <w:gridSpan w:val="5"/>
          </w:tcPr>
          <w:p w:rsidR="00905947" w:rsidRPr="00F412AC" w:rsidRDefault="00905947" w:rsidP="00975F2D">
            <w:pPr>
              <w:widowControl w:val="0"/>
              <w:spacing w:after="120"/>
              <w:jc w:val="center"/>
              <w:rPr>
                <w:rFonts w:ascii="GHEA Grapalat" w:hAnsi="GHEA Grapalat"/>
                <w:sz w:val="16"/>
              </w:rPr>
            </w:pPr>
            <w:r w:rsidRPr="00F412AC">
              <w:rPr>
                <w:rFonts w:ascii="GHEA Grapalat" w:hAnsi="GHEA Grapalat"/>
                <w:sz w:val="16"/>
              </w:rPr>
              <w:t>Услуги</w:t>
            </w:r>
          </w:p>
        </w:tc>
      </w:tr>
      <w:tr w:rsidR="00905947" w:rsidRPr="00F412AC" w:rsidTr="00975F2D">
        <w:trPr>
          <w:trHeight w:val="1324"/>
          <w:jc w:val="center"/>
        </w:trPr>
        <w:tc>
          <w:tcPr>
            <w:tcW w:w="1239"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номер предусмотренного приглашением лота</w:t>
            </w:r>
          </w:p>
        </w:tc>
        <w:tc>
          <w:tcPr>
            <w:tcW w:w="2300"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промежуточный код, предусмотренный планом закупок по классификации ЕЗК (CPV)</w:t>
            </w:r>
          </w:p>
        </w:tc>
        <w:tc>
          <w:tcPr>
            <w:tcW w:w="3544" w:type="dxa"/>
            <w:vAlign w:val="center"/>
          </w:tcPr>
          <w:p w:rsidR="00905947" w:rsidRPr="00966387" w:rsidRDefault="00905947" w:rsidP="00975F2D">
            <w:pPr>
              <w:widowControl w:val="0"/>
              <w:spacing w:after="120"/>
              <w:jc w:val="center"/>
              <w:rPr>
                <w:rFonts w:ascii="GHEA Grapalat" w:hAnsi="GHEA Grapalat"/>
                <w:sz w:val="18"/>
              </w:rPr>
            </w:pPr>
            <w:r w:rsidRPr="00966387">
              <w:rPr>
                <w:rFonts w:ascii="GHEA Grapalat" w:hAnsi="GHEA Grapalat"/>
                <w:sz w:val="18"/>
              </w:rPr>
              <w:t>наименование</w:t>
            </w:r>
          </w:p>
        </w:tc>
        <w:tc>
          <w:tcPr>
            <w:tcW w:w="7245" w:type="dxa"/>
            <w:gridSpan w:val="2"/>
            <w:vAlign w:val="center"/>
          </w:tcPr>
          <w:p w:rsidR="00905947" w:rsidRPr="00966387" w:rsidRDefault="00905947" w:rsidP="00905947">
            <w:pPr>
              <w:widowControl w:val="0"/>
              <w:spacing w:after="120"/>
              <w:jc w:val="both"/>
              <w:rPr>
                <w:rFonts w:ascii="GHEA Grapalat" w:hAnsi="GHEA Grapalat"/>
                <w:sz w:val="18"/>
              </w:rPr>
            </w:pPr>
            <w:r w:rsidRPr="00966387">
              <w:rPr>
                <w:rFonts w:ascii="GHEA Grapalat" w:hAnsi="GHEA Grapalat"/>
                <w:sz w:val="20"/>
              </w:rPr>
              <w:t>Оплату услуги предусматривается произвести в 202</w:t>
            </w:r>
            <w:r w:rsidRPr="00A87291">
              <w:rPr>
                <w:rFonts w:ascii="GHEA Grapalat" w:hAnsi="GHEA Grapalat"/>
                <w:sz w:val="20"/>
              </w:rPr>
              <w:t>6</w:t>
            </w:r>
            <w:r w:rsidRPr="00966387">
              <w:rPr>
                <w:rFonts w:ascii="GHEA Grapalat" w:hAnsi="GHEA Grapalat"/>
                <w:sz w:val="20"/>
              </w:rPr>
              <w:t xml:space="preserve">г., </w:t>
            </w:r>
          </w:p>
        </w:tc>
      </w:tr>
      <w:tr w:rsidR="00905947" w:rsidRPr="00F412AC" w:rsidTr="00975F2D">
        <w:trPr>
          <w:trHeight w:val="374"/>
          <w:jc w:val="center"/>
        </w:trPr>
        <w:tc>
          <w:tcPr>
            <w:tcW w:w="1239" w:type="dxa"/>
            <w:vAlign w:val="center"/>
          </w:tcPr>
          <w:p w:rsidR="00905947" w:rsidRDefault="00905947" w:rsidP="00975F2D">
            <w:pPr>
              <w:jc w:val="center"/>
              <w:rPr>
                <w:rFonts w:ascii="Arial Unicode" w:hAnsi="Arial Unicode" w:cs="Arial"/>
                <w:sz w:val="22"/>
                <w:szCs w:val="22"/>
              </w:rPr>
            </w:pPr>
            <w:r>
              <w:rPr>
                <w:rFonts w:ascii="Arial Unicode" w:hAnsi="Arial Unicode" w:cs="Arial"/>
                <w:sz w:val="22"/>
                <w:szCs w:val="22"/>
              </w:rPr>
              <w:t>1</w:t>
            </w:r>
          </w:p>
        </w:tc>
        <w:tc>
          <w:tcPr>
            <w:tcW w:w="2300" w:type="dxa"/>
            <w:vAlign w:val="center"/>
          </w:tcPr>
          <w:p w:rsidR="00905947" w:rsidRPr="00700792" w:rsidRDefault="00905947" w:rsidP="00975F2D">
            <w:pPr>
              <w:jc w:val="center"/>
              <w:rPr>
                <w:rFonts w:ascii="Arial LatArm" w:hAnsi="Arial LatArm" w:cs="Arial"/>
              </w:rPr>
            </w:pPr>
            <w:r w:rsidRPr="00EF5294">
              <w:rPr>
                <w:rFonts w:ascii="Arial LatArm" w:hAnsi="Arial LatArm" w:cs="Arial"/>
              </w:rPr>
              <w:t>76341100</w:t>
            </w:r>
          </w:p>
        </w:tc>
        <w:tc>
          <w:tcPr>
            <w:tcW w:w="3544" w:type="dxa"/>
            <w:vAlign w:val="center"/>
          </w:tcPr>
          <w:p w:rsidR="00905947" w:rsidRDefault="00905947" w:rsidP="00975F2D">
            <w:pPr>
              <w:jc w:val="center"/>
              <w:rPr>
                <w:rFonts w:ascii="Arial LatArm" w:hAnsi="Arial LatArm" w:cs="Calibri"/>
              </w:rPr>
            </w:pPr>
            <w:r w:rsidRPr="00EF5294">
              <w:rPr>
                <w:rFonts w:ascii="Calibri" w:hAnsi="Calibri" w:cs="Calibri"/>
              </w:rPr>
              <w:t xml:space="preserve">Услуги по бурению </w:t>
            </w:r>
          </w:p>
        </w:tc>
        <w:tc>
          <w:tcPr>
            <w:tcW w:w="6095" w:type="dxa"/>
            <w:vAlign w:val="center"/>
          </w:tcPr>
          <w:p w:rsidR="00905947" w:rsidRPr="00F412AC" w:rsidRDefault="00905947" w:rsidP="00975F2D">
            <w:pPr>
              <w:widowControl w:val="0"/>
              <w:spacing w:after="120"/>
              <w:jc w:val="center"/>
              <w:rPr>
                <w:rFonts w:ascii="GHEA Grapalat" w:hAnsi="GHEA Grapalat" w:cs="Arial"/>
                <w:sz w:val="16"/>
              </w:rPr>
            </w:pPr>
            <w:r w:rsidRPr="007F5FB4">
              <w:rPr>
                <w:rFonts w:ascii="GHEA Grapalat" w:hAnsi="GHEA Grapalat"/>
              </w:rPr>
              <w:t xml:space="preserve">Оплата производится в течение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B02E29">
              <w:rPr>
                <w:rFonts w:ascii="GHEA Grapalat" w:hAnsi="GHEA Grapalat"/>
              </w:rPr>
              <w:t>услуг</w:t>
            </w:r>
            <w:r w:rsidRPr="00FC5EF2">
              <w:rPr>
                <w:rFonts w:ascii="GHEA Grapalat" w:hAnsi="GHEA Grapalat"/>
              </w:rPr>
              <w:t xml:space="preserve"> Заказчиком</w:t>
            </w:r>
            <w:r w:rsidRPr="007F5FB4">
              <w:rPr>
                <w:rFonts w:ascii="GHEA Grapalat" w:hAnsi="GHEA Grapalat"/>
              </w:rPr>
              <w:t>.</w:t>
            </w:r>
          </w:p>
        </w:tc>
        <w:tc>
          <w:tcPr>
            <w:tcW w:w="1150" w:type="dxa"/>
            <w:vAlign w:val="center"/>
          </w:tcPr>
          <w:p w:rsidR="00905947" w:rsidRPr="00F412AC" w:rsidRDefault="00905947" w:rsidP="00975F2D">
            <w:pPr>
              <w:widowControl w:val="0"/>
              <w:spacing w:after="120"/>
              <w:jc w:val="center"/>
              <w:rPr>
                <w:rFonts w:ascii="GHEA Grapalat" w:hAnsi="GHEA Grapalat"/>
                <w:b/>
                <w:sz w:val="16"/>
              </w:rPr>
            </w:pPr>
            <w:r w:rsidRPr="00513955">
              <w:rPr>
                <w:rFonts w:ascii="GHEA Grapalat" w:hAnsi="GHEA Grapalat"/>
                <w:sz w:val="22"/>
              </w:rPr>
              <w:t>0 %</w:t>
            </w:r>
          </w:p>
        </w:tc>
      </w:tr>
    </w:tbl>
    <w:p w:rsidR="00905947" w:rsidRDefault="00905947" w:rsidP="00905947">
      <w:pPr>
        <w:widowControl w:val="0"/>
        <w:spacing w:after="160" w:line="276" w:lineRule="auto"/>
        <w:jc w:val="both"/>
        <w:rPr>
          <w:rFonts w:ascii="GHEA Grapalat" w:hAnsi="GHEA Grapalat"/>
          <w:i/>
          <w:sz w:val="20"/>
          <w:szCs w:val="20"/>
        </w:rPr>
      </w:pPr>
    </w:p>
    <w:p w:rsidR="00905947" w:rsidRPr="00CA2754" w:rsidRDefault="00905947" w:rsidP="00905947">
      <w:pPr>
        <w:widowControl w:val="0"/>
        <w:spacing w:after="160" w:line="276" w:lineRule="auto"/>
        <w:jc w:val="both"/>
        <w:rPr>
          <w:rFonts w:ascii="GHEA Grapalat" w:hAnsi="GHEA Grapalat" w:cs="Sylfaen"/>
          <w:i/>
          <w:sz w:val="20"/>
          <w:szCs w:val="20"/>
        </w:rPr>
      </w:pPr>
      <w:r w:rsidRPr="00D55448">
        <w:rPr>
          <w:rFonts w:ascii="GHEA Grapalat" w:hAnsi="GHEA Grapalat"/>
          <w:i/>
          <w:sz w:val="20"/>
          <w:szCs w:val="20"/>
        </w:rPr>
        <w:t>*</w:t>
      </w:r>
      <w:r w:rsidRPr="00CA2754">
        <w:rPr>
          <w:rFonts w:ascii="GHEA Grapalat" w:hAnsi="GHEA Grapalat"/>
          <w:i/>
          <w:sz w:val="20"/>
          <w:szCs w:val="20"/>
        </w:rPr>
        <w:t>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905947" w:rsidRPr="00CA2754" w:rsidRDefault="00905947" w:rsidP="00905947">
      <w:pPr>
        <w:pStyle w:val="FootnoteText"/>
        <w:spacing w:line="276" w:lineRule="auto"/>
        <w:jc w:val="both"/>
        <w:rPr>
          <w:sz w:val="2"/>
          <w:szCs w:val="2"/>
        </w:rPr>
      </w:pPr>
    </w:p>
    <w:p w:rsidR="00905947" w:rsidRPr="00CA2754" w:rsidRDefault="00905947" w:rsidP="00905947">
      <w:pPr>
        <w:pStyle w:val="FootnoteText"/>
        <w:spacing w:line="276" w:lineRule="auto"/>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rsidR="00905947" w:rsidRPr="00AD29CE" w:rsidRDefault="00905947" w:rsidP="00905947">
      <w:pPr>
        <w:widowControl w:val="0"/>
        <w:spacing w:after="160" w:line="276"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905947" w:rsidRPr="00AD29CE" w:rsidTr="00975F2D">
        <w:trPr>
          <w:jc w:val="center"/>
        </w:trPr>
        <w:tc>
          <w:tcPr>
            <w:tcW w:w="4536" w:type="dxa"/>
          </w:tcPr>
          <w:p w:rsidR="00905947" w:rsidRPr="00AD29CE" w:rsidRDefault="00905947" w:rsidP="00975F2D">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905947" w:rsidRPr="00CA2754" w:rsidRDefault="00905947" w:rsidP="00975F2D">
            <w:pPr>
              <w:widowControl w:val="0"/>
              <w:jc w:val="center"/>
              <w:rPr>
                <w:rFonts w:ascii="GHEA Grapalat" w:hAnsi="GHEA Grapalat"/>
                <w:lang w:val="en-US"/>
              </w:rPr>
            </w:pPr>
            <w:r>
              <w:rPr>
                <w:rFonts w:ascii="GHEA Grapalat" w:hAnsi="GHEA Grapalat"/>
                <w:lang w:val="en-US"/>
              </w:rPr>
              <w:t>________________________</w:t>
            </w:r>
          </w:p>
          <w:p w:rsidR="00905947" w:rsidRPr="00AD29CE" w:rsidRDefault="00905947" w:rsidP="00975F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c>
          <w:tcPr>
            <w:tcW w:w="760" w:type="dxa"/>
          </w:tcPr>
          <w:p w:rsidR="00905947" w:rsidRPr="00AD29CE" w:rsidRDefault="00905947" w:rsidP="00975F2D">
            <w:pPr>
              <w:widowControl w:val="0"/>
              <w:spacing w:after="160" w:line="360" w:lineRule="auto"/>
              <w:jc w:val="center"/>
              <w:rPr>
                <w:rFonts w:ascii="GHEA Grapalat" w:hAnsi="GHEA Grapalat"/>
              </w:rPr>
            </w:pPr>
          </w:p>
        </w:tc>
        <w:tc>
          <w:tcPr>
            <w:tcW w:w="4343" w:type="dxa"/>
          </w:tcPr>
          <w:p w:rsidR="00905947" w:rsidRPr="00AD29CE" w:rsidRDefault="00905947" w:rsidP="00975F2D">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905947" w:rsidRPr="00CA2754" w:rsidRDefault="00905947" w:rsidP="00975F2D">
            <w:pPr>
              <w:widowControl w:val="0"/>
              <w:jc w:val="center"/>
              <w:rPr>
                <w:rFonts w:ascii="GHEA Grapalat" w:hAnsi="GHEA Grapalat"/>
                <w:lang w:val="en-US"/>
              </w:rPr>
            </w:pPr>
            <w:r>
              <w:rPr>
                <w:rFonts w:ascii="GHEA Grapalat" w:hAnsi="GHEA Grapalat"/>
                <w:lang w:val="en-US"/>
              </w:rPr>
              <w:t>________________________</w:t>
            </w:r>
          </w:p>
          <w:p w:rsidR="00905947" w:rsidRPr="00AD29CE" w:rsidRDefault="00905947" w:rsidP="00975F2D">
            <w:pPr>
              <w:widowControl w:val="0"/>
              <w:spacing w:after="160" w:line="360" w:lineRule="auto"/>
              <w:jc w:val="center"/>
              <w:rPr>
                <w:rFonts w:ascii="GHEA Grapalat" w:hAnsi="GHEA Grapalat"/>
              </w:rPr>
            </w:pPr>
            <w:r w:rsidRPr="00CA2754">
              <w:rPr>
                <w:rFonts w:ascii="GHEA Grapalat" w:hAnsi="GHEA Grapalat"/>
                <w:vertAlign w:val="superscript"/>
              </w:rPr>
              <w:t>/подпись/</w:t>
            </w:r>
            <w:r w:rsidRPr="00AD29CE">
              <w:rPr>
                <w:rFonts w:ascii="GHEA Grapalat" w:hAnsi="GHEA Grapalat"/>
              </w:rPr>
              <w:t>М. П.</w:t>
            </w:r>
          </w:p>
        </w:tc>
      </w:tr>
    </w:tbl>
    <w:p w:rsidR="00B649A0" w:rsidRDefault="00905947" w:rsidP="00905947">
      <w:pPr>
        <w:widowControl w:val="0"/>
        <w:spacing w:after="160"/>
        <w:jc w:val="right"/>
        <w:rPr>
          <w:rFonts w:ascii="GHEA Grapalat" w:hAnsi="GHEA Grapalat"/>
          <w:i/>
        </w:rPr>
      </w:pPr>
      <w:r>
        <w:rPr>
          <w:rFonts w:ascii="GHEA Grapalat" w:hAnsi="GHEA Grapalat"/>
          <w:i/>
        </w:rPr>
        <w:t xml:space="preserve"> </w:t>
      </w:r>
    </w:p>
    <w:p w:rsidR="00B649A0" w:rsidRDefault="00B649A0" w:rsidP="00B649A0">
      <w:pPr>
        <w:widowControl w:val="0"/>
        <w:autoSpaceDE w:val="0"/>
        <w:autoSpaceDN w:val="0"/>
        <w:adjustRightInd w:val="0"/>
        <w:spacing w:after="160" w:line="360" w:lineRule="auto"/>
        <w:jc w:val="right"/>
        <w:rPr>
          <w:rFonts w:ascii="GHEA Grapalat" w:hAnsi="GHEA Grapalat"/>
          <w:i/>
        </w:rPr>
      </w:pPr>
    </w:p>
    <w:p w:rsidR="00905947" w:rsidRDefault="00905947" w:rsidP="00905947">
      <w:pPr>
        <w:widowControl w:val="0"/>
        <w:autoSpaceDE w:val="0"/>
        <w:autoSpaceDN w:val="0"/>
        <w:adjustRightInd w:val="0"/>
        <w:spacing w:after="160" w:line="360" w:lineRule="auto"/>
        <w:jc w:val="center"/>
        <w:rPr>
          <w:rFonts w:ascii="GHEA Grapalat" w:hAnsi="GHEA Grapalat"/>
          <w:i/>
        </w:rPr>
        <w:sectPr w:rsidR="00905947" w:rsidSect="00905947">
          <w:footnotePr>
            <w:pos w:val="beneathText"/>
          </w:footnotePr>
          <w:pgSz w:w="16840" w:h="11907" w:orient="landscape" w:code="9"/>
          <w:pgMar w:top="1134" w:right="425" w:bottom="992" w:left="709" w:header="561" w:footer="561" w:gutter="0"/>
          <w:cols w:space="720"/>
          <w:titlePg/>
          <w:docGrid w:linePitch="326"/>
        </w:sectPr>
      </w:pPr>
    </w:p>
    <w:p w:rsidR="00B649A0" w:rsidRDefault="00B649A0" w:rsidP="00905947">
      <w:pPr>
        <w:widowControl w:val="0"/>
        <w:autoSpaceDE w:val="0"/>
        <w:autoSpaceDN w:val="0"/>
        <w:adjustRightInd w:val="0"/>
        <w:spacing w:after="160" w:line="360" w:lineRule="auto"/>
        <w:rPr>
          <w:rFonts w:ascii="GHEA Grapalat" w:hAnsi="GHEA Grapalat"/>
          <w:i/>
        </w:rPr>
      </w:pP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26C89">
        <w:rPr>
          <w:rFonts w:ascii="GHEA Grapalat" w:hAnsi="GHEA Grapalat"/>
          <w:b/>
        </w:rPr>
        <w:t>26/10</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B649A0" w:rsidRPr="00AD29CE" w:rsidDel="004B29A5" w:rsidTr="00AD6FC3">
        <w:trPr>
          <w:tblCellSpacing w:w="7" w:type="dxa"/>
          <w:jc w:val="center"/>
        </w:trPr>
        <w:tc>
          <w:tcPr>
            <w:tcW w:w="0" w:type="auto"/>
            <w:gridSpan w:val="2"/>
            <w:vAlign w:val="center"/>
          </w:tcPr>
          <w:p w:rsidR="00B649A0" w:rsidRPr="00AD29CE" w:rsidDel="004B29A5" w:rsidRDefault="00B649A0" w:rsidP="00AD6FC3">
            <w:pPr>
              <w:widowControl w:val="0"/>
              <w:spacing w:after="160" w:line="360" w:lineRule="auto"/>
              <w:rPr>
                <w:rFonts w:ascii="GHEA Grapalat" w:hAnsi="GHEA Grapalat"/>
                <w:iCs/>
                <w:color w:val="000000"/>
              </w:rPr>
            </w:pPr>
          </w:p>
        </w:tc>
        <w:tc>
          <w:tcPr>
            <w:tcW w:w="0" w:type="auto"/>
            <w:vAlign w:val="center"/>
          </w:tcPr>
          <w:p w:rsidR="00B649A0" w:rsidRPr="00AD29CE" w:rsidDel="004B29A5" w:rsidRDefault="00B649A0" w:rsidP="00AD6FC3">
            <w:pPr>
              <w:widowControl w:val="0"/>
              <w:spacing w:after="160" w:line="360" w:lineRule="auto"/>
              <w:rPr>
                <w:rFonts w:ascii="GHEA Grapalat" w:hAnsi="GHEA Grapalat" w:cs="Arial"/>
                <w:iCs/>
                <w:color w:val="000000"/>
              </w:rPr>
            </w:pPr>
          </w:p>
        </w:tc>
      </w:tr>
      <w:tr w:rsidR="00B649A0" w:rsidRPr="00AD29CE" w:rsidTr="00AD6FC3">
        <w:trPr>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B649A0" w:rsidRPr="00CA2754" w:rsidRDefault="00B649A0" w:rsidP="00AD6FC3">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B649A0" w:rsidRPr="00CA2754" w:rsidRDefault="00B649A0" w:rsidP="00AD6FC3">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B649A0" w:rsidRPr="00CA2754"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B649A0" w:rsidRPr="00AD29CE" w:rsidRDefault="00B649A0" w:rsidP="00B649A0">
      <w:pPr>
        <w:widowControl w:val="0"/>
        <w:spacing w:after="160" w:line="360" w:lineRule="auto"/>
        <w:ind w:firstLine="375"/>
        <w:rPr>
          <w:rFonts w:ascii="GHEA Grapalat" w:hAnsi="GHEA Grapalat"/>
          <w:iCs/>
          <w:color w:val="000000"/>
        </w:rPr>
      </w:pPr>
    </w:p>
    <w:p w:rsidR="00B649A0" w:rsidRPr="00AD29CE" w:rsidRDefault="00B649A0" w:rsidP="00B649A0">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B649A0" w:rsidRPr="00CA2754" w:rsidRDefault="00B649A0" w:rsidP="00B649A0">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B649A0" w:rsidRPr="00AD29CE" w:rsidRDefault="00B649A0" w:rsidP="00B649A0">
      <w:pPr>
        <w:pStyle w:val="BodyTextIndent"/>
        <w:widowControl w:val="0"/>
        <w:spacing w:after="160"/>
        <w:ind w:firstLine="0"/>
        <w:jc w:val="center"/>
        <w:rPr>
          <w:rFonts w:ascii="GHEA Grapalat" w:hAnsi="GHEA Grapalat"/>
          <w:b/>
          <w:bCs/>
          <w:iCs/>
          <w:sz w:val="24"/>
          <w:szCs w:val="24"/>
        </w:rPr>
      </w:pPr>
    </w:p>
    <w:p w:rsidR="00B649A0" w:rsidRPr="00AD29CE" w:rsidRDefault="00B649A0" w:rsidP="00B649A0">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B649A0" w:rsidRPr="00AD29CE" w:rsidRDefault="00B649A0" w:rsidP="00B649A0">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B649A0" w:rsidRPr="00AD29CE" w:rsidRDefault="00B649A0" w:rsidP="00B649A0">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B649A0" w:rsidRPr="00AD29CE" w:rsidRDefault="00B649A0" w:rsidP="00B649A0">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B649A0" w:rsidRPr="00AD29CE" w:rsidRDefault="00B649A0" w:rsidP="00B649A0">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B649A0" w:rsidRPr="00CA2754" w:rsidTr="00AD6FC3">
        <w:trPr>
          <w:jc w:val="center"/>
        </w:trPr>
        <w:tc>
          <w:tcPr>
            <w:tcW w:w="357"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lastRenderedPageBreak/>
              <w:t>№</w:t>
            </w:r>
          </w:p>
        </w:tc>
        <w:tc>
          <w:tcPr>
            <w:tcW w:w="10348" w:type="dxa"/>
            <w:gridSpan w:val="8"/>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B649A0" w:rsidRPr="00CA2754" w:rsidTr="00AD6FC3">
        <w:trPr>
          <w:jc w:val="center"/>
        </w:trPr>
        <w:tc>
          <w:tcPr>
            <w:tcW w:w="357" w:type="dxa"/>
            <w:vMerge/>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B649A0" w:rsidRPr="00CA2754" w:rsidTr="00AD6FC3">
        <w:trPr>
          <w:trHeight w:val="1105"/>
          <w:jc w:val="center"/>
        </w:trPr>
        <w:tc>
          <w:tcPr>
            <w:tcW w:w="357" w:type="dxa"/>
            <w:vMerge/>
            <w:tcBorders>
              <w:bottom w:val="single" w:sz="4" w:space="0" w:color="auto"/>
            </w:tcBorders>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r w:rsidR="00B649A0" w:rsidRPr="00CA2754" w:rsidTr="00AD6FC3">
        <w:trPr>
          <w:jc w:val="center"/>
        </w:trPr>
        <w:tc>
          <w:tcPr>
            <w:tcW w:w="357"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r w:rsidR="00B649A0" w:rsidRPr="00CA2754" w:rsidTr="00AD6FC3">
        <w:trPr>
          <w:jc w:val="center"/>
        </w:trPr>
        <w:tc>
          <w:tcPr>
            <w:tcW w:w="357"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B649A0" w:rsidRPr="00CA2754" w:rsidRDefault="00B649A0" w:rsidP="00AD6FC3">
            <w:pPr>
              <w:pStyle w:val="NormalWeb"/>
              <w:widowControl w:val="0"/>
              <w:spacing w:before="0" w:beforeAutospacing="0" w:after="120" w:afterAutospacing="0"/>
              <w:jc w:val="center"/>
              <w:rPr>
                <w:rFonts w:ascii="GHEA Grapalat" w:hAnsi="GHEA Grapalat"/>
                <w:sz w:val="20"/>
              </w:rPr>
            </w:pPr>
          </w:p>
        </w:tc>
      </w:tr>
    </w:tbl>
    <w:p w:rsidR="00B649A0" w:rsidRPr="00CA2754" w:rsidRDefault="00B649A0" w:rsidP="00B649A0">
      <w:pPr>
        <w:widowControl w:val="0"/>
        <w:spacing w:after="160" w:line="360" w:lineRule="auto"/>
        <w:ind w:firstLine="375"/>
        <w:jc w:val="both"/>
        <w:rPr>
          <w:rFonts w:ascii="GHEA Grapalat" w:hAnsi="GHEA Grapalat" w:cs="Arial"/>
          <w:iCs/>
          <w:color w:val="000000"/>
          <w:lang w:val="en-US"/>
        </w:rPr>
      </w:pPr>
    </w:p>
    <w:p w:rsidR="00B649A0" w:rsidRPr="00AD29CE" w:rsidRDefault="00B649A0" w:rsidP="00B649A0">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649A0" w:rsidRPr="00AD29CE" w:rsidTr="00AD6FC3">
        <w:trPr>
          <w:trHeight w:val="266"/>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B649A0" w:rsidRPr="00AD29CE" w:rsidTr="00AD6FC3">
        <w:trPr>
          <w:trHeight w:val="473"/>
          <w:tblCellSpacing w:w="7" w:type="dxa"/>
          <w:jc w:val="center"/>
        </w:trPr>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B649A0" w:rsidRPr="00AD29CE" w:rsidTr="00AD6FC3">
        <w:trPr>
          <w:trHeight w:val="503"/>
          <w:tblCellSpacing w:w="7" w:type="dxa"/>
          <w:jc w:val="center"/>
        </w:trPr>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 xml:space="preserve">___________________________ </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B649A0" w:rsidRPr="00AD29CE" w:rsidRDefault="00B649A0" w:rsidP="00AD6FC3">
            <w:pPr>
              <w:widowControl w:val="0"/>
              <w:jc w:val="center"/>
              <w:rPr>
                <w:rFonts w:ascii="GHEA Grapalat" w:hAnsi="GHEA Grapalat"/>
                <w:iCs/>
              </w:rPr>
            </w:pPr>
            <w:r w:rsidRPr="00AD29CE">
              <w:rPr>
                <w:rFonts w:ascii="GHEA Grapalat" w:hAnsi="GHEA Grapalat"/>
              </w:rPr>
              <w:t>___________________________</w:t>
            </w:r>
          </w:p>
          <w:p w:rsidR="00B649A0" w:rsidRPr="00CA2754" w:rsidRDefault="00B649A0" w:rsidP="00AD6FC3">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B649A0" w:rsidRPr="00AD29CE" w:rsidTr="00AD6FC3">
        <w:trPr>
          <w:trHeight w:val="281"/>
          <w:tblCellSpacing w:w="7" w:type="dxa"/>
          <w:jc w:val="center"/>
        </w:trPr>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B649A0" w:rsidRPr="00AD29CE" w:rsidRDefault="00B649A0" w:rsidP="00AD6FC3">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rPr>
      </w:pPr>
    </w:p>
    <w:p w:rsidR="00B649A0" w:rsidRDefault="00B649A0" w:rsidP="00B649A0">
      <w:pPr>
        <w:rPr>
          <w:rFonts w:ascii="GHEA Grapalat" w:hAnsi="GHEA Grapalat"/>
        </w:rPr>
      </w:pPr>
      <w:r>
        <w:rPr>
          <w:rFonts w:ascii="GHEA Grapalat" w:hAnsi="GHEA Grapalat"/>
        </w:rPr>
        <w:br w:type="page"/>
      </w:r>
    </w:p>
    <w:p w:rsidR="00B649A0" w:rsidRPr="00AD29CE" w:rsidRDefault="00B649A0" w:rsidP="00B649A0">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26C89">
        <w:rPr>
          <w:rFonts w:ascii="GHEA Grapalat" w:hAnsi="GHEA Grapalat"/>
          <w:b/>
        </w:rPr>
        <w:t>26/10</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D29CE" w:rsidRDefault="00B649A0" w:rsidP="00B649A0">
      <w:pPr>
        <w:widowControl w:val="0"/>
        <w:spacing w:after="160" w:line="360" w:lineRule="auto"/>
        <w:rPr>
          <w:rFonts w:ascii="GHEA Grapalat" w:hAnsi="GHEA Grapalat"/>
        </w:rPr>
      </w:pPr>
    </w:p>
    <w:p w:rsidR="00B649A0" w:rsidRPr="00565EAA" w:rsidRDefault="00B649A0" w:rsidP="00B649A0">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B649A0" w:rsidRPr="00007AA4" w:rsidRDefault="00B649A0" w:rsidP="00B649A0">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B649A0" w:rsidRPr="00F65D1E" w:rsidRDefault="00B649A0" w:rsidP="00B649A0">
      <w:pPr>
        <w:widowControl w:val="0"/>
        <w:tabs>
          <w:tab w:val="left" w:pos="360"/>
          <w:tab w:val="left" w:pos="540"/>
          <w:tab w:val="left" w:pos="2250"/>
        </w:tabs>
        <w:spacing w:after="160" w:line="360" w:lineRule="auto"/>
        <w:jc w:val="center"/>
        <w:rPr>
          <w:rFonts w:ascii="GHEA Grapalat" w:hAnsi="GHEA Grapalat" w:cs="Sylfaen"/>
          <w:bCs/>
        </w:rPr>
      </w:pPr>
    </w:p>
    <w:p w:rsidR="00B649A0" w:rsidRPr="005A78CD" w:rsidRDefault="00B649A0" w:rsidP="00B649A0">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B649A0" w:rsidRPr="0096584B" w:rsidRDefault="00B649A0" w:rsidP="00B649A0">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B649A0" w:rsidRPr="00C7119C" w:rsidRDefault="00B649A0" w:rsidP="00B649A0">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B649A0" w:rsidRPr="005A78CD" w:rsidRDefault="00B649A0" w:rsidP="00B649A0">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B649A0" w:rsidRPr="0096584B" w:rsidRDefault="00B649A0" w:rsidP="00B649A0">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B649A0" w:rsidRPr="00A979AE" w:rsidRDefault="00B649A0" w:rsidP="00B649A0">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B649A0" w:rsidRPr="00E467E3" w:rsidRDefault="00B649A0" w:rsidP="00B649A0">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649A0" w:rsidRPr="00AD29CE" w:rsidTr="00AD6FC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jc w:val="center"/>
              <w:rPr>
                <w:rFonts w:ascii="GHEA Grapalat" w:hAnsi="GHEA Grapalat" w:cs="Sylfaen"/>
                <w:bCs/>
              </w:rPr>
            </w:pPr>
            <w:r w:rsidRPr="00AD29CE">
              <w:rPr>
                <w:rFonts w:ascii="GHEA Grapalat" w:hAnsi="GHEA Grapalat"/>
              </w:rPr>
              <w:t>Услуги</w:t>
            </w: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649A0" w:rsidRPr="00AD29CE" w:rsidRDefault="00B649A0" w:rsidP="00AD6FC3">
            <w:pPr>
              <w:widowControl w:val="0"/>
              <w:spacing w:after="120"/>
              <w:jc w:val="center"/>
              <w:rPr>
                <w:rFonts w:ascii="GHEA Grapalat" w:hAnsi="GHEA Grapalat"/>
              </w:rPr>
            </w:pPr>
            <w:r w:rsidRPr="00AD29CE">
              <w:rPr>
                <w:rFonts w:ascii="GHEA Grapalat" w:hAnsi="GHEA Grapalat"/>
              </w:rPr>
              <w:t>объем (фактический)</w:t>
            </w: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AD6F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r>
      <w:tr w:rsidR="00B649A0" w:rsidRPr="00AD29CE" w:rsidTr="00AD6FC3">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649A0" w:rsidRPr="00AD29CE" w:rsidRDefault="00B649A0" w:rsidP="00AD6FC3">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649A0" w:rsidRPr="00AD29CE" w:rsidRDefault="00B649A0" w:rsidP="00AD6FC3">
            <w:pPr>
              <w:widowControl w:val="0"/>
              <w:spacing w:after="120"/>
              <w:rPr>
                <w:rFonts w:ascii="GHEA Grapalat" w:hAnsi="GHEA Grapalat" w:cs="Sylfaen"/>
              </w:rPr>
            </w:pPr>
          </w:p>
        </w:tc>
      </w:tr>
    </w:tbl>
    <w:p w:rsidR="00B649A0" w:rsidRPr="00AD29CE" w:rsidRDefault="00B649A0" w:rsidP="00B649A0">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B649A0" w:rsidRDefault="00B649A0" w:rsidP="00B649A0">
      <w:pPr>
        <w:rPr>
          <w:rFonts w:ascii="GHEA Grapalat" w:hAnsi="GHEA Grapalat" w:cs="Sylfaen"/>
        </w:rPr>
      </w:pPr>
      <w:r>
        <w:rPr>
          <w:rFonts w:ascii="GHEA Grapalat" w:hAnsi="GHEA Grapalat" w:cs="Sylfaen"/>
        </w:rPr>
        <w:br w:type="page"/>
      </w:r>
    </w:p>
    <w:p w:rsidR="00B649A0" w:rsidRPr="00AD29CE" w:rsidRDefault="00B649A0" w:rsidP="00B649A0">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780"/>
        <w:gridCol w:w="5217"/>
      </w:tblGrid>
      <w:tr w:rsidR="00B649A0" w:rsidRPr="00AD29CE" w:rsidTr="00AD6FC3">
        <w:tc>
          <w:tcPr>
            <w:tcW w:w="4785" w:type="dxa"/>
          </w:tcPr>
          <w:p w:rsidR="00B649A0" w:rsidRPr="00AD29CE" w:rsidRDefault="00B649A0" w:rsidP="00AD6FC3">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B649A0" w:rsidRPr="00AD29CE" w:rsidRDefault="00B649A0" w:rsidP="00AD6FC3">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B649A0" w:rsidRPr="00AD29CE" w:rsidRDefault="00B649A0" w:rsidP="00B649A0">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B649A0" w:rsidRPr="00AD29CE" w:rsidRDefault="00B649A0" w:rsidP="00B649A0">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649A0" w:rsidRPr="00AD29CE" w:rsidTr="00AD6FC3">
        <w:trPr>
          <w:tblCellSpacing w:w="7" w:type="dxa"/>
          <w:jc w:val="center"/>
        </w:trPr>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B649A0" w:rsidRPr="00AD29CE" w:rsidTr="00AD6FC3">
        <w:trPr>
          <w:tblCellSpacing w:w="7" w:type="dxa"/>
          <w:jc w:val="center"/>
        </w:trPr>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B649A0" w:rsidRPr="00AD29CE" w:rsidRDefault="00B649A0" w:rsidP="00AD6FC3">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B649A0" w:rsidRPr="00114F34" w:rsidRDefault="00B649A0" w:rsidP="00AD6FC3">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B649A0" w:rsidRPr="00AD29CE" w:rsidTr="00AD6FC3">
        <w:trPr>
          <w:tblCellSpacing w:w="7" w:type="dxa"/>
          <w:jc w:val="center"/>
        </w:trPr>
        <w:tc>
          <w:tcPr>
            <w:tcW w:w="0" w:type="auto"/>
            <w:vAlign w:val="center"/>
          </w:tcPr>
          <w:p w:rsidR="00B649A0" w:rsidRPr="00AD29CE" w:rsidRDefault="00B649A0" w:rsidP="00AD6FC3">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B649A0" w:rsidRPr="00AD29CE" w:rsidRDefault="00B649A0" w:rsidP="00AD6FC3">
            <w:pPr>
              <w:widowControl w:val="0"/>
              <w:spacing w:after="160" w:line="360" w:lineRule="auto"/>
              <w:rPr>
                <w:rFonts w:ascii="GHEA Grapalat" w:hAnsi="GHEA Grapalat" w:cs="GHEA Grapalat"/>
                <w:color w:val="000000"/>
              </w:rPr>
            </w:pPr>
          </w:p>
        </w:tc>
      </w:tr>
    </w:tbl>
    <w:p w:rsidR="00B649A0" w:rsidRPr="00AD29CE" w:rsidRDefault="00B649A0" w:rsidP="00B649A0">
      <w:pPr>
        <w:widowControl w:val="0"/>
        <w:spacing w:after="160" w:line="360" w:lineRule="auto"/>
        <w:ind w:left="-142" w:firstLine="142"/>
        <w:jc w:val="center"/>
        <w:rPr>
          <w:rFonts w:ascii="GHEA Grapalat" w:hAnsi="GHEA Grapalat" w:cs="Sylfaen"/>
          <w:b/>
        </w:rPr>
      </w:pPr>
    </w:p>
    <w:p w:rsidR="00B649A0" w:rsidRPr="00AD29CE" w:rsidRDefault="00B649A0" w:rsidP="00B649A0">
      <w:pPr>
        <w:pStyle w:val="norm"/>
        <w:widowControl w:val="0"/>
        <w:spacing w:after="160" w:line="360" w:lineRule="auto"/>
        <w:ind w:firstLine="284"/>
        <w:jc w:val="center"/>
        <w:rPr>
          <w:rFonts w:ascii="GHEA Grapalat" w:hAnsi="GHEA Grapalat"/>
          <w:b/>
          <w:sz w:val="24"/>
          <w:szCs w:val="24"/>
        </w:rPr>
      </w:pPr>
    </w:p>
    <w:p w:rsidR="00B649A0" w:rsidRPr="003B2F27" w:rsidRDefault="00B649A0" w:rsidP="00B649A0">
      <w:pPr>
        <w:widowControl w:val="0"/>
        <w:spacing w:after="160"/>
        <w:ind w:left="-142"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spacing w:after="160" w:line="360" w:lineRule="auto"/>
        <w:ind w:firstLine="142"/>
        <w:jc w:val="center"/>
        <w:rPr>
          <w:rFonts w:ascii="GHEA Grapalat" w:hAnsi="GHEA Grapalat"/>
          <w:i/>
          <w:lang w:val="en-US"/>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Default="00B649A0" w:rsidP="00B649A0">
      <w:pPr>
        <w:widowControl w:val="0"/>
        <w:jc w:val="right"/>
        <w:rPr>
          <w:rFonts w:ascii="GHEA Grapalat" w:hAnsi="GHEA Grapalat"/>
          <w:i/>
        </w:rPr>
      </w:pPr>
    </w:p>
    <w:p w:rsidR="00B649A0" w:rsidRPr="00A33C34" w:rsidRDefault="00B649A0" w:rsidP="00B649A0">
      <w:pPr>
        <w:widowControl w:val="0"/>
        <w:jc w:val="right"/>
        <w:rPr>
          <w:rFonts w:ascii="GHEA Grapalat" w:hAnsi="GHEA Grapalat" w:cs="Sylfaen"/>
          <w:i/>
        </w:rPr>
      </w:pPr>
      <w:r w:rsidRPr="00A33C34">
        <w:rPr>
          <w:rFonts w:ascii="GHEA Grapalat" w:hAnsi="GHEA Grapalat"/>
          <w:i/>
        </w:rPr>
        <w:t>Приложение № 4</w:t>
      </w:r>
    </w:p>
    <w:p w:rsidR="00B649A0" w:rsidRPr="00B02E29" w:rsidRDefault="00B649A0" w:rsidP="00B649A0">
      <w:pPr>
        <w:widowControl w:val="0"/>
        <w:spacing w:after="160"/>
        <w:jc w:val="right"/>
        <w:rPr>
          <w:rFonts w:ascii="GHEA Grapalat" w:hAnsi="GHEA Grapalat"/>
          <w:i/>
        </w:rPr>
      </w:pPr>
      <w:r w:rsidRPr="00B02E29">
        <w:rPr>
          <w:rFonts w:ascii="GHEA Grapalat" w:hAnsi="GHEA Grapalat"/>
          <w:i/>
        </w:rPr>
        <w:t>к</w:t>
      </w:r>
      <w:r>
        <w:rPr>
          <w:rFonts w:ascii="GHEA Grapalat" w:hAnsi="GHEA Grapalat"/>
          <w:i/>
        </w:rPr>
        <w:t xml:space="preserve"> </w:t>
      </w:r>
      <w:r w:rsidRPr="00B02E29">
        <w:rPr>
          <w:rFonts w:ascii="GHEA Grapalat" w:hAnsi="GHEA Grapalat"/>
          <w:i/>
        </w:rPr>
        <w:t>Договору</w:t>
      </w:r>
      <w:r>
        <w:rPr>
          <w:rFonts w:ascii="GHEA Grapalat" w:hAnsi="GHEA Grapalat"/>
          <w:i/>
        </w:rPr>
        <w:t xml:space="preserve"> </w:t>
      </w:r>
      <w:r w:rsidRPr="00B02E29">
        <w:rPr>
          <w:rFonts w:ascii="GHEA Grapalat" w:hAnsi="GHEA Grapalat"/>
          <w:i/>
        </w:rPr>
        <w:t>под</w:t>
      </w:r>
      <w:r>
        <w:rPr>
          <w:rFonts w:ascii="GHEA Grapalat" w:hAnsi="GHEA Grapalat"/>
          <w:i/>
        </w:rPr>
        <w:t xml:space="preserve"> </w:t>
      </w:r>
      <w:r w:rsidRPr="00B02E29">
        <w:rPr>
          <w:rFonts w:ascii="GHEA Grapalat" w:hAnsi="GHEA Grapalat"/>
          <w:i/>
        </w:rPr>
        <w:t>кодом</w:t>
      </w:r>
      <w:r w:rsidRPr="006211E3">
        <w:rPr>
          <w:rFonts w:ascii="GHEA Grapalat" w:hAnsi="GHEA Grapalat"/>
          <w:i/>
        </w:rPr>
        <w:t xml:space="preserve"> </w:t>
      </w:r>
      <w:r>
        <w:rPr>
          <w:rFonts w:ascii="GHEA Grapalat" w:hAnsi="GHEA Grapalat"/>
          <w:b/>
        </w:rPr>
        <w:t>ЕГС-GHTsDzB-</w:t>
      </w:r>
      <w:r w:rsidR="00226C89">
        <w:rPr>
          <w:rFonts w:ascii="GHEA Grapalat" w:hAnsi="GHEA Grapalat"/>
          <w:b/>
        </w:rPr>
        <w:t>26/10</w:t>
      </w:r>
      <w:r>
        <w:rPr>
          <w:rFonts w:ascii="GHEA Grapalat" w:hAnsi="GHEA Grapalat"/>
          <w:i/>
        </w:rPr>
        <w:t xml:space="preserve"> </w:t>
      </w:r>
      <w:r w:rsidRPr="008E5CF8">
        <w:rPr>
          <w:rFonts w:ascii="GHEA Grapalat" w:hAnsi="GHEA Grapalat"/>
          <w:i/>
        </w:rPr>
        <w:br/>
      </w:r>
      <w:r w:rsidRPr="00B02E29">
        <w:rPr>
          <w:rFonts w:ascii="GHEA Grapalat" w:hAnsi="GHEA Grapalat"/>
          <w:i/>
        </w:rPr>
        <w:t>заключенному</w:t>
      </w:r>
      <w:r>
        <w:rPr>
          <w:rFonts w:ascii="GHEA Grapalat" w:hAnsi="GHEA Grapalat"/>
          <w:i/>
        </w:rPr>
        <w:t xml:space="preserve"> "</w:t>
      </w:r>
      <w:r>
        <w:rPr>
          <w:rFonts w:ascii="GHEA Grapalat" w:hAnsi="GHEA Grapalat"/>
          <w:i/>
        </w:rPr>
        <w:tab/>
        <w:t>"</w:t>
      </w:r>
      <w:r>
        <w:rPr>
          <w:rFonts w:ascii="GHEA Grapalat" w:hAnsi="GHEA Grapalat"/>
          <w:i/>
        </w:rPr>
        <w:tab/>
      </w:r>
      <w:r w:rsidRPr="00B02E29">
        <w:rPr>
          <w:rFonts w:ascii="GHEA Grapalat" w:hAnsi="GHEA Grapalat"/>
          <w:i/>
        </w:rPr>
        <w:t>20</w:t>
      </w:r>
      <w:r w:rsidRPr="006F5528">
        <w:rPr>
          <w:rFonts w:ascii="GHEA Grapalat" w:hAnsi="GHEA Grapalat"/>
          <w:i/>
        </w:rPr>
        <w:t>2</w:t>
      </w:r>
      <w:r w:rsidRPr="009C5B38">
        <w:rPr>
          <w:rFonts w:ascii="GHEA Grapalat" w:hAnsi="GHEA Grapalat"/>
          <w:i/>
        </w:rPr>
        <w:t>5</w:t>
      </w:r>
      <w:r w:rsidRPr="00B96DAF">
        <w:rPr>
          <w:rFonts w:ascii="GHEA Grapalat" w:hAnsi="GHEA Grapalat"/>
          <w:i/>
        </w:rPr>
        <w:t xml:space="preserve"> </w:t>
      </w:r>
      <w:r w:rsidRPr="00B02E29">
        <w:rPr>
          <w:rFonts w:ascii="GHEA Grapalat" w:hAnsi="GHEA Grapalat"/>
          <w:i/>
        </w:rPr>
        <w:t>г.</w:t>
      </w:r>
    </w:p>
    <w:p w:rsidR="00B649A0" w:rsidRPr="00A33C34" w:rsidRDefault="00B649A0" w:rsidP="00B649A0">
      <w:pPr>
        <w:jc w:val="center"/>
        <w:rPr>
          <w:rFonts w:ascii="GHEA Grapalat" w:hAnsi="GHEA Grapalat" w:cs="GHEA Grapalat"/>
        </w:rPr>
      </w:pPr>
    </w:p>
    <w:p w:rsidR="00B649A0" w:rsidRPr="00A33C34" w:rsidRDefault="00B649A0" w:rsidP="00B649A0">
      <w:pPr>
        <w:jc w:val="center"/>
        <w:rPr>
          <w:rFonts w:ascii="GHEA Grapalat" w:hAnsi="GHEA Grapalat" w:cs="GHEA Grapalat"/>
        </w:rPr>
      </w:pPr>
      <w:r w:rsidRPr="00A33C34">
        <w:rPr>
          <w:rFonts w:ascii="GHEA Grapalat" w:hAnsi="GHEA Grapalat" w:cs="GHEA Grapalat"/>
        </w:rPr>
        <w:t>УВЕДОМЛЕНИЕ</w:t>
      </w:r>
    </w:p>
    <w:p w:rsidR="00B649A0" w:rsidRPr="00A33C34" w:rsidRDefault="00B649A0" w:rsidP="00B649A0">
      <w:pPr>
        <w:jc w:val="center"/>
        <w:rPr>
          <w:rFonts w:ascii="GHEA Grapalat" w:hAnsi="GHEA Grapalat" w:cs="GHEA Grapalat"/>
          <w:lang w:val="hy-AM"/>
        </w:rPr>
      </w:pPr>
    </w:p>
    <w:p w:rsidR="00B649A0" w:rsidRPr="00A33C34" w:rsidRDefault="00B649A0" w:rsidP="00B649A0">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B649A0" w:rsidRPr="00A33C34" w:rsidRDefault="00B649A0" w:rsidP="00B649A0">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rsidR="00B649A0" w:rsidRPr="00A33C34" w:rsidRDefault="00B649A0" w:rsidP="00B649A0">
      <w:pPr>
        <w:rPr>
          <w:rFonts w:ascii="GHEA Grapalat" w:hAnsi="GHEA Grapalat"/>
          <w:vertAlign w:val="superscript"/>
          <w:lang w:val="es-ES"/>
        </w:rPr>
      </w:pPr>
    </w:p>
    <w:p w:rsidR="00B649A0" w:rsidRPr="00A33C34" w:rsidRDefault="00B649A0" w:rsidP="00B649A0">
      <w:pPr>
        <w:pStyle w:val="ListParagraph"/>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rsidR="00B649A0" w:rsidRPr="00A33C34" w:rsidRDefault="00B649A0" w:rsidP="00B649A0">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rsidR="00B649A0" w:rsidRPr="00A33C34" w:rsidRDefault="00B649A0" w:rsidP="00B649A0">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B649A0" w:rsidRPr="00A33C34" w:rsidRDefault="00B649A0" w:rsidP="00B649A0">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B649A0" w:rsidRPr="00A33C34" w:rsidRDefault="00B649A0" w:rsidP="00B649A0">
      <w:pPr>
        <w:rPr>
          <w:rFonts w:ascii="GHEA Grapalat" w:hAnsi="GHEA Grapalat" w:cs="Sylfaen"/>
          <w:sz w:val="20"/>
          <w:szCs w:val="20"/>
          <w:lang w:val="es-ES"/>
        </w:rPr>
      </w:pPr>
    </w:p>
    <w:p w:rsidR="00B649A0" w:rsidRPr="00A33C34" w:rsidRDefault="00B649A0" w:rsidP="00B649A0">
      <w:pPr>
        <w:pStyle w:val="ListParagraph"/>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rsidR="00B649A0" w:rsidRPr="00A33C34" w:rsidRDefault="00B649A0" w:rsidP="00B649A0">
      <w:pPr>
        <w:jc w:val="center"/>
        <w:rPr>
          <w:rFonts w:ascii="GHEA Grapalat" w:hAnsi="GHEA Grapalat" w:cs="GHEA Grapalat"/>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firstLine="709"/>
        <w:rPr>
          <w:lang w:val="es-ES"/>
        </w:rPr>
      </w:pPr>
    </w:p>
    <w:p w:rsidR="00B649A0" w:rsidRPr="00A33C34" w:rsidRDefault="00B649A0" w:rsidP="00B649A0">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B649A0" w:rsidRPr="00A33C34" w:rsidRDefault="00B649A0" w:rsidP="00B649A0">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B649A0" w:rsidRPr="00A33C34" w:rsidRDefault="00B649A0" w:rsidP="00B649A0">
      <w:pPr>
        <w:jc w:val="right"/>
        <w:rPr>
          <w:rFonts w:ascii="GHEA Grapalat" w:hAnsi="GHEA Grapalat"/>
          <w:sz w:val="20"/>
          <w:lang w:val="hy-AM"/>
        </w:rPr>
      </w:pPr>
      <w:r w:rsidRPr="00A33C34">
        <w:rPr>
          <w:rFonts w:ascii="GHEA Grapalat" w:hAnsi="GHEA Grapalat"/>
          <w:sz w:val="20"/>
          <w:lang w:val="hy-AM"/>
        </w:rPr>
        <w:t xml:space="preserve">    </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B649A0" w:rsidRPr="00A33C34" w:rsidRDefault="00B649A0" w:rsidP="00B649A0">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B649A0" w:rsidRPr="00A33C34" w:rsidRDefault="00B649A0" w:rsidP="00B649A0">
      <w:pPr>
        <w:jc w:val="center"/>
        <w:rPr>
          <w:rFonts w:ascii="GHEA Grapalat" w:hAnsi="GHEA Grapalat" w:cs="Sylfaen"/>
          <w:sz w:val="16"/>
          <w:szCs w:val="16"/>
          <w:lang w:val="es-ES"/>
        </w:rPr>
      </w:pPr>
    </w:p>
    <w:p w:rsidR="00B649A0" w:rsidRPr="00A33C34" w:rsidRDefault="00B649A0" w:rsidP="00B649A0">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CE3DEB" w:rsidRPr="003B2F27" w:rsidRDefault="00CE3DEB" w:rsidP="00B649A0">
      <w:pPr>
        <w:rPr>
          <w:rFonts w:ascii="GHEA Grapalat" w:hAnsi="GHEA Grapalat"/>
          <w:i/>
          <w:lang w:val="en-US"/>
        </w:rPr>
      </w:pPr>
    </w:p>
    <w:sectPr w:rsidR="00CE3DEB" w:rsidRPr="003B2F27" w:rsidSect="00905947">
      <w:footerReference w:type="default" r:id="rId9"/>
      <w:footnotePr>
        <w:pos w:val="beneathText"/>
      </w:footnotePr>
      <w:pgSz w:w="11907" w:h="16840" w:code="9"/>
      <w:pgMar w:top="425" w:right="992" w:bottom="709" w:left="1134"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46F" w:rsidRDefault="0046046F">
      <w:r>
        <w:separator/>
      </w:r>
    </w:p>
  </w:endnote>
  <w:endnote w:type="continuationSeparator" w:id="0">
    <w:p w:rsidR="0046046F" w:rsidRDefault="00460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10624"/>
      <w:docPartObj>
        <w:docPartGallery w:val="Page Numbers (Bottom of Page)"/>
        <w:docPartUnique/>
      </w:docPartObj>
    </w:sdtPr>
    <w:sdtEndPr>
      <w:rPr>
        <w:rFonts w:ascii="GHEA Grapalat" w:hAnsi="GHEA Grapalat"/>
        <w:sz w:val="24"/>
        <w:szCs w:val="24"/>
      </w:rPr>
    </w:sdtEndPr>
    <w:sdtContent>
      <w:p w:rsidR="00B649A0" w:rsidRPr="00305BEC" w:rsidRDefault="00B649A0">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26C89">
          <w:rPr>
            <w:rFonts w:ascii="GHEA Grapalat" w:hAnsi="GHEA Grapalat"/>
            <w:noProof/>
            <w:sz w:val="24"/>
            <w:szCs w:val="24"/>
          </w:rPr>
          <w:t>82</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6094256"/>
      <w:docPartObj>
        <w:docPartGallery w:val="Page Numbers (Bottom of Page)"/>
        <w:docPartUnique/>
      </w:docPartObj>
    </w:sdtPr>
    <w:sdtEndPr>
      <w:rPr>
        <w:rFonts w:ascii="GHEA Grapalat" w:hAnsi="GHEA Grapalat"/>
        <w:sz w:val="24"/>
        <w:szCs w:val="24"/>
      </w:rPr>
    </w:sdtEndPr>
    <w:sdtContent>
      <w:p w:rsidR="00F86FAB" w:rsidRPr="00305BEC" w:rsidRDefault="00F86FA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226C89">
          <w:rPr>
            <w:rFonts w:ascii="GHEA Grapalat" w:hAnsi="GHEA Grapalat"/>
            <w:noProof/>
            <w:sz w:val="24"/>
            <w:szCs w:val="24"/>
          </w:rPr>
          <w:t>83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46F" w:rsidRDefault="0046046F">
      <w:r>
        <w:separator/>
      </w:r>
    </w:p>
  </w:footnote>
  <w:footnote w:type="continuationSeparator" w:id="0">
    <w:p w:rsidR="0046046F" w:rsidRDefault="0046046F">
      <w:r>
        <w:continuationSeparator/>
      </w:r>
    </w:p>
  </w:footnote>
  <w:footnote w:id="1">
    <w:p w:rsidR="00F86FAB" w:rsidRPr="00617E69" w:rsidRDefault="00F86FAB"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F86FAB" w:rsidRPr="00CD6B60" w:rsidRDefault="00F86FAB"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F86FAB" w:rsidRPr="001115E9" w:rsidRDefault="00F86FAB"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F86FAB" w:rsidRPr="00CD6B60" w:rsidRDefault="00F86FAB"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rsidR="00F86FAB" w:rsidRPr="00FE2AA4" w:rsidRDefault="00F86FAB">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3">
    <w:p w:rsidR="0053429B" w:rsidRPr="00511966" w:rsidRDefault="0053429B" w:rsidP="0053429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4">
    <w:p w:rsidR="00F86FAB" w:rsidRPr="00B15560" w:rsidRDefault="00F86FA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F86FAB" w:rsidRPr="000811C1" w:rsidRDefault="00F86FAB" w:rsidP="0027573B">
      <w:pPr>
        <w:pStyle w:val="FootnoteText"/>
        <w:rPr>
          <w:rFonts w:ascii="Sylfaen" w:hAnsi="Sylfaen"/>
          <w:sz w:val="18"/>
          <w:szCs w:val="18"/>
        </w:rPr>
      </w:pPr>
    </w:p>
  </w:footnote>
  <w:footnote w:id="5">
    <w:p w:rsidR="00F86FAB" w:rsidRPr="00A31673" w:rsidRDefault="00F86FA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rsidR="00F86FAB" w:rsidRDefault="00F86FAB" w:rsidP="006B3E56">
      <w:pPr>
        <w:jc w:val="both"/>
      </w:pPr>
    </w:p>
    <w:p w:rsidR="00F86FAB" w:rsidRDefault="00F86FA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F86FAB" w:rsidRPr="00503980" w:rsidRDefault="00F86FA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F86FAB" w:rsidRPr="003905B4" w:rsidRDefault="00F86FA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F86FAB" w:rsidRPr="008D64EE" w:rsidRDefault="00F86FAB" w:rsidP="006B3E56">
      <w:pPr>
        <w:pStyle w:val="FootnoteText"/>
        <w:rPr>
          <w:rFonts w:asciiTheme="minorHAnsi" w:hAnsiTheme="minorHAnsi"/>
        </w:rPr>
      </w:pPr>
    </w:p>
  </w:footnote>
  <w:footnote w:id="7">
    <w:p w:rsidR="003D01FF" w:rsidRPr="00D3436F" w:rsidRDefault="003D01FF" w:rsidP="003D01FF">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3D01FF" w:rsidRPr="00D3436F" w:rsidRDefault="003D01FF" w:rsidP="003D01FF">
      <w:pPr>
        <w:pStyle w:val="FootnoteText"/>
        <w:rPr>
          <w:lang w:val="es-ES"/>
        </w:rPr>
      </w:pPr>
    </w:p>
  </w:footnote>
  <w:footnote w:id="8">
    <w:p w:rsidR="00F86FAB" w:rsidRPr="008842CE" w:rsidRDefault="00F86FAB" w:rsidP="003D2FE2">
      <w:pPr>
        <w:pStyle w:val="FootnoteText"/>
        <w:jc w:val="both"/>
      </w:pPr>
    </w:p>
  </w:footnote>
  <w:footnote w:id="9">
    <w:p w:rsidR="00F86FAB" w:rsidRPr="008842CE" w:rsidRDefault="00F86FAB" w:rsidP="000A214C">
      <w:pPr>
        <w:pStyle w:val="FootnoteText"/>
        <w:jc w:val="both"/>
      </w:pPr>
    </w:p>
  </w:footnote>
  <w:footnote w:id="10">
    <w:p w:rsidR="008C41CB" w:rsidRPr="006F5F33" w:rsidRDefault="008C41CB" w:rsidP="008C41CB">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8C41CB" w:rsidRPr="00892F7F" w:rsidRDefault="008C41CB" w:rsidP="008C41CB">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8C41CB" w:rsidRPr="00552088" w:rsidRDefault="008C41CB" w:rsidP="008C41CB">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8C41CB" w:rsidRPr="006F5F33" w:rsidRDefault="008C41CB" w:rsidP="008C41CB">
      <w:pPr>
        <w:pStyle w:val="FootnoteText"/>
        <w:jc w:val="both"/>
        <w:rPr>
          <w:rFonts w:ascii="GHEA Grapalat" w:hAnsi="GHEA Grapalat"/>
          <w:lang w:val="hy-AM"/>
        </w:rPr>
      </w:pPr>
      <w:r w:rsidRPr="006F5F33">
        <w:rPr>
          <w:rFonts w:ascii="GHEA Grapalat" w:hAnsi="GHEA Grapalat"/>
          <w:i/>
        </w:rPr>
        <w:t>.</w:t>
      </w:r>
    </w:p>
    <w:p w:rsidR="008C41CB" w:rsidRPr="00576D9C" w:rsidRDefault="008C41CB" w:rsidP="008C41CB">
      <w:pPr>
        <w:pStyle w:val="FootnoteText"/>
        <w:jc w:val="both"/>
        <w:rPr>
          <w:rFonts w:ascii="GHEA Grapalat" w:hAnsi="GHEA Grapalat"/>
          <w:lang w:val="hy-AM"/>
        </w:rPr>
      </w:pPr>
    </w:p>
  </w:footnote>
  <w:footnote w:id="12">
    <w:p w:rsidR="00F86FAB" w:rsidRPr="006F5F33" w:rsidRDefault="00F86FAB"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86FAB" w:rsidRPr="006F5F33" w:rsidRDefault="00F86FAB"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rsidR="003E0033" w:rsidRPr="006F5F33" w:rsidRDefault="003E0033" w:rsidP="003E0033">
      <w:pPr>
        <w:pStyle w:val="FootnoteText"/>
        <w:jc w:val="both"/>
        <w:rPr>
          <w:rFonts w:ascii="GHEA Grapalat" w:hAnsi="GHEA Grapalat"/>
        </w:rPr>
      </w:pPr>
      <w:r w:rsidRPr="00842146">
        <w:rPr>
          <w:rStyle w:val="FootnoteReference"/>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E0033" w:rsidRPr="009E00B3" w:rsidRDefault="003E0033" w:rsidP="003E003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E0033" w:rsidRPr="00A47171" w:rsidRDefault="003E0033" w:rsidP="003E0033">
      <w:pPr>
        <w:pStyle w:val="FootnoteText"/>
        <w:jc w:val="both"/>
        <w:rPr>
          <w:rFonts w:ascii="GHEA Grapalat" w:hAnsi="GHEA Grapalat"/>
          <w:i/>
          <w:lang w:eastAsia="en-US"/>
        </w:rPr>
      </w:pPr>
      <w:r w:rsidRPr="009E00B3">
        <w:rPr>
          <w:rFonts w:ascii="GHEA Grapalat" w:hAnsi="GHEA Grapalat"/>
          <w:i/>
          <w:lang w:eastAsia="en-US"/>
        </w:rPr>
        <w:tab/>
      </w:r>
    </w:p>
  </w:footnote>
  <w:footnote w:id="15">
    <w:p w:rsidR="00905947" w:rsidRPr="00CA2754" w:rsidRDefault="00905947" w:rsidP="00905947">
      <w:pPr>
        <w:pStyle w:val="FootnoteText"/>
        <w:jc w:val="both"/>
        <w:rPr>
          <w:sz w:val="2"/>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2FA"/>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102"/>
    <w:rsid w:val="0000622A"/>
    <w:rsid w:val="0000718A"/>
    <w:rsid w:val="000073F8"/>
    <w:rsid w:val="000076A1"/>
    <w:rsid w:val="0000776B"/>
    <w:rsid w:val="00007A4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0F"/>
    <w:rsid w:val="00027166"/>
    <w:rsid w:val="000275BF"/>
    <w:rsid w:val="000276FB"/>
    <w:rsid w:val="0002783D"/>
    <w:rsid w:val="0003074E"/>
    <w:rsid w:val="00030D40"/>
    <w:rsid w:val="00030DF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1DA9"/>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663"/>
    <w:rsid w:val="000C0A9D"/>
    <w:rsid w:val="000C0CD9"/>
    <w:rsid w:val="000C165F"/>
    <w:rsid w:val="000C264F"/>
    <w:rsid w:val="000C36C6"/>
    <w:rsid w:val="000C3F69"/>
    <w:rsid w:val="000C3FD1"/>
    <w:rsid w:val="000C5A09"/>
    <w:rsid w:val="000C6293"/>
    <w:rsid w:val="000C67BB"/>
    <w:rsid w:val="000C6BA1"/>
    <w:rsid w:val="000C6E1C"/>
    <w:rsid w:val="000C6F81"/>
    <w:rsid w:val="000C7529"/>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5F83"/>
    <w:rsid w:val="000E624C"/>
    <w:rsid w:val="000E7612"/>
    <w:rsid w:val="000E79BD"/>
    <w:rsid w:val="000F018C"/>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0F7EC6"/>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5BCB"/>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67BEF"/>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2E6"/>
    <w:rsid w:val="00180373"/>
    <w:rsid w:val="00180B4B"/>
    <w:rsid w:val="00180CD3"/>
    <w:rsid w:val="00180D64"/>
    <w:rsid w:val="00180EB9"/>
    <w:rsid w:val="00180EE9"/>
    <w:rsid w:val="00181C60"/>
    <w:rsid w:val="00181F0F"/>
    <w:rsid w:val="00181F75"/>
    <w:rsid w:val="00182304"/>
    <w:rsid w:val="00183004"/>
    <w:rsid w:val="0018301A"/>
    <w:rsid w:val="001831C4"/>
    <w:rsid w:val="00183DD8"/>
    <w:rsid w:val="00183FEA"/>
    <w:rsid w:val="0018426E"/>
    <w:rsid w:val="00184C37"/>
    <w:rsid w:val="00184D18"/>
    <w:rsid w:val="00184F17"/>
    <w:rsid w:val="00185684"/>
    <w:rsid w:val="0018591C"/>
    <w:rsid w:val="00185DF9"/>
    <w:rsid w:val="00186559"/>
    <w:rsid w:val="001867BE"/>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4AC"/>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0DC"/>
    <w:rsid w:val="001B6354"/>
    <w:rsid w:val="001B6FCF"/>
    <w:rsid w:val="001C07C6"/>
    <w:rsid w:val="001C0849"/>
    <w:rsid w:val="001C1570"/>
    <w:rsid w:val="001C3D83"/>
    <w:rsid w:val="001C3F6C"/>
    <w:rsid w:val="001C4811"/>
    <w:rsid w:val="001C5541"/>
    <w:rsid w:val="001C6688"/>
    <w:rsid w:val="001C76F7"/>
    <w:rsid w:val="001C7EF3"/>
    <w:rsid w:val="001D0249"/>
    <w:rsid w:val="001D08ED"/>
    <w:rsid w:val="001D0DD7"/>
    <w:rsid w:val="001D129F"/>
    <w:rsid w:val="001D1D00"/>
    <w:rsid w:val="001D209D"/>
    <w:rsid w:val="001D2AA3"/>
    <w:rsid w:val="001D2D62"/>
    <w:rsid w:val="001D421C"/>
    <w:rsid w:val="001D4AC7"/>
    <w:rsid w:val="001D5785"/>
    <w:rsid w:val="001D5C6E"/>
    <w:rsid w:val="001D5FF7"/>
    <w:rsid w:val="001D6062"/>
    <w:rsid w:val="001D6531"/>
    <w:rsid w:val="001D6660"/>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4E8D"/>
    <w:rsid w:val="001E5412"/>
    <w:rsid w:val="001E55B2"/>
    <w:rsid w:val="001E5866"/>
    <w:rsid w:val="001E7733"/>
    <w:rsid w:val="001E7AA5"/>
    <w:rsid w:val="001F0335"/>
    <w:rsid w:val="001F0358"/>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6C89"/>
    <w:rsid w:val="002273AD"/>
    <w:rsid w:val="0022770A"/>
    <w:rsid w:val="00227C9F"/>
    <w:rsid w:val="00230B12"/>
    <w:rsid w:val="00230C8F"/>
    <w:rsid w:val="00232FE2"/>
    <w:rsid w:val="00233B5F"/>
    <w:rsid w:val="00233BB7"/>
    <w:rsid w:val="00235549"/>
    <w:rsid w:val="0023571C"/>
    <w:rsid w:val="00235D56"/>
    <w:rsid w:val="00235DAA"/>
    <w:rsid w:val="00236AD3"/>
    <w:rsid w:val="00236B75"/>
    <w:rsid w:val="002370BC"/>
    <w:rsid w:val="0024027D"/>
    <w:rsid w:val="00240289"/>
    <w:rsid w:val="002406D8"/>
    <w:rsid w:val="0024186B"/>
    <w:rsid w:val="00241C72"/>
    <w:rsid w:val="00241F05"/>
    <w:rsid w:val="0024205E"/>
    <w:rsid w:val="00243CC0"/>
    <w:rsid w:val="00244B38"/>
    <w:rsid w:val="0025016E"/>
    <w:rsid w:val="002512C7"/>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5BE"/>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8A5"/>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6BE3"/>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2EB"/>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5E6"/>
    <w:rsid w:val="003169A4"/>
    <w:rsid w:val="00317BD2"/>
    <w:rsid w:val="0032047E"/>
    <w:rsid w:val="0032071C"/>
    <w:rsid w:val="00320F63"/>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161"/>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3E4"/>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0C67"/>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3F89"/>
    <w:rsid w:val="003C53D4"/>
    <w:rsid w:val="003C5795"/>
    <w:rsid w:val="003C5E16"/>
    <w:rsid w:val="003C61D5"/>
    <w:rsid w:val="003C670C"/>
    <w:rsid w:val="003C6A92"/>
    <w:rsid w:val="003C7160"/>
    <w:rsid w:val="003D0075"/>
    <w:rsid w:val="003D01FF"/>
    <w:rsid w:val="003D0E3C"/>
    <w:rsid w:val="003D14E9"/>
    <w:rsid w:val="003D1A79"/>
    <w:rsid w:val="003D1CF4"/>
    <w:rsid w:val="003D290D"/>
    <w:rsid w:val="003D2FE2"/>
    <w:rsid w:val="003D3964"/>
    <w:rsid w:val="003D56A5"/>
    <w:rsid w:val="003D7720"/>
    <w:rsid w:val="003D7BE0"/>
    <w:rsid w:val="003D7F8E"/>
    <w:rsid w:val="003E0033"/>
    <w:rsid w:val="003E01D5"/>
    <w:rsid w:val="003E029A"/>
    <w:rsid w:val="003E077D"/>
    <w:rsid w:val="003E0A5B"/>
    <w:rsid w:val="003E1421"/>
    <w:rsid w:val="003E194D"/>
    <w:rsid w:val="003E1BE2"/>
    <w:rsid w:val="003E1D9D"/>
    <w:rsid w:val="003E1FF9"/>
    <w:rsid w:val="003E2382"/>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061C"/>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CB"/>
    <w:rsid w:val="004361D6"/>
    <w:rsid w:val="0043641B"/>
    <w:rsid w:val="0043662A"/>
    <w:rsid w:val="00436DF8"/>
    <w:rsid w:val="00436F1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30B3"/>
    <w:rsid w:val="00454D73"/>
    <w:rsid w:val="0045525D"/>
    <w:rsid w:val="004553CA"/>
    <w:rsid w:val="0045669A"/>
    <w:rsid w:val="00456B02"/>
    <w:rsid w:val="00457745"/>
    <w:rsid w:val="00457FBF"/>
    <w:rsid w:val="0046046F"/>
    <w:rsid w:val="00460CA5"/>
    <w:rsid w:val="004616F4"/>
    <w:rsid w:val="0046186C"/>
    <w:rsid w:val="0046188C"/>
    <w:rsid w:val="00461D88"/>
    <w:rsid w:val="004623A3"/>
    <w:rsid w:val="00462E00"/>
    <w:rsid w:val="00463606"/>
    <w:rsid w:val="004636DA"/>
    <w:rsid w:val="00463B0B"/>
    <w:rsid w:val="00464693"/>
    <w:rsid w:val="00464719"/>
    <w:rsid w:val="004647AA"/>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4705"/>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6E29"/>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AC"/>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29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29"/>
    <w:rsid w:val="005500CE"/>
    <w:rsid w:val="00550A62"/>
    <w:rsid w:val="005525A4"/>
    <w:rsid w:val="00552934"/>
    <w:rsid w:val="00552D6E"/>
    <w:rsid w:val="00553DFD"/>
    <w:rsid w:val="005544AC"/>
    <w:rsid w:val="0055623A"/>
    <w:rsid w:val="005563D9"/>
    <w:rsid w:val="005572E7"/>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30A"/>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0"/>
    <w:rsid w:val="005939DE"/>
    <w:rsid w:val="00593B80"/>
    <w:rsid w:val="00593E76"/>
    <w:rsid w:val="00594C31"/>
    <w:rsid w:val="00594FEE"/>
    <w:rsid w:val="005950D3"/>
    <w:rsid w:val="005953F4"/>
    <w:rsid w:val="00596025"/>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7C5"/>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07FB0"/>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1939"/>
    <w:rsid w:val="006324AB"/>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751C"/>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3D2B"/>
    <w:rsid w:val="006953B6"/>
    <w:rsid w:val="00695EA5"/>
    <w:rsid w:val="006965AD"/>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1A6"/>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9C9"/>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87A"/>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446"/>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88B"/>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FEC"/>
    <w:rsid w:val="007D716A"/>
    <w:rsid w:val="007D73EF"/>
    <w:rsid w:val="007D74FE"/>
    <w:rsid w:val="007D7707"/>
    <w:rsid w:val="007E009D"/>
    <w:rsid w:val="007E0E5F"/>
    <w:rsid w:val="007E0EA0"/>
    <w:rsid w:val="007E0EB8"/>
    <w:rsid w:val="007E15A7"/>
    <w:rsid w:val="007E20A0"/>
    <w:rsid w:val="007E238F"/>
    <w:rsid w:val="007E2515"/>
    <w:rsid w:val="007E31D9"/>
    <w:rsid w:val="007E3AEE"/>
    <w:rsid w:val="007E4355"/>
    <w:rsid w:val="007E439C"/>
    <w:rsid w:val="007E46FE"/>
    <w:rsid w:val="007E4B42"/>
    <w:rsid w:val="007E4B75"/>
    <w:rsid w:val="007E5696"/>
    <w:rsid w:val="007E6543"/>
    <w:rsid w:val="007E6804"/>
    <w:rsid w:val="007E6A7A"/>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5D40"/>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38B8"/>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8"/>
    <w:rsid w:val="00853D2D"/>
    <w:rsid w:val="008546A0"/>
    <w:rsid w:val="00855622"/>
    <w:rsid w:val="008558B3"/>
    <w:rsid w:val="00855F55"/>
    <w:rsid w:val="0085658A"/>
    <w:rsid w:val="008568E9"/>
    <w:rsid w:val="0085692C"/>
    <w:rsid w:val="00857BF8"/>
    <w:rsid w:val="0086004A"/>
    <w:rsid w:val="008601B2"/>
    <w:rsid w:val="008602B6"/>
    <w:rsid w:val="0086059D"/>
    <w:rsid w:val="00860B3B"/>
    <w:rsid w:val="00860EAE"/>
    <w:rsid w:val="008617BA"/>
    <w:rsid w:val="00861BEB"/>
    <w:rsid w:val="00861EC8"/>
    <w:rsid w:val="00862230"/>
    <w:rsid w:val="008626E5"/>
    <w:rsid w:val="008628CD"/>
    <w:rsid w:val="00863197"/>
    <w:rsid w:val="00863E4D"/>
    <w:rsid w:val="00864147"/>
    <w:rsid w:val="008641AA"/>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441"/>
    <w:rsid w:val="00874744"/>
    <w:rsid w:val="00874C2B"/>
    <w:rsid w:val="00874EE2"/>
    <w:rsid w:val="00875779"/>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0B66"/>
    <w:rsid w:val="008B1233"/>
    <w:rsid w:val="008B12AF"/>
    <w:rsid w:val="008B1605"/>
    <w:rsid w:val="008B19B2"/>
    <w:rsid w:val="008B3117"/>
    <w:rsid w:val="008B3D26"/>
    <w:rsid w:val="008B4DB1"/>
    <w:rsid w:val="008B4FDA"/>
    <w:rsid w:val="008B73CD"/>
    <w:rsid w:val="008B7BE2"/>
    <w:rsid w:val="008C16C2"/>
    <w:rsid w:val="008C17DA"/>
    <w:rsid w:val="008C1A8A"/>
    <w:rsid w:val="008C208B"/>
    <w:rsid w:val="008C343E"/>
    <w:rsid w:val="008C3509"/>
    <w:rsid w:val="008C353D"/>
    <w:rsid w:val="008C37D2"/>
    <w:rsid w:val="008C417C"/>
    <w:rsid w:val="008C41CB"/>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28B"/>
    <w:rsid w:val="008F6B74"/>
    <w:rsid w:val="008F7138"/>
    <w:rsid w:val="00902D0C"/>
    <w:rsid w:val="00903382"/>
    <w:rsid w:val="00903898"/>
    <w:rsid w:val="00903A1A"/>
    <w:rsid w:val="00903D4D"/>
    <w:rsid w:val="009044F1"/>
    <w:rsid w:val="0090481C"/>
    <w:rsid w:val="00904926"/>
    <w:rsid w:val="0090510C"/>
    <w:rsid w:val="00905947"/>
    <w:rsid w:val="00905984"/>
    <w:rsid w:val="00906204"/>
    <w:rsid w:val="00906D65"/>
    <w:rsid w:val="0091020C"/>
    <w:rsid w:val="0091042F"/>
    <w:rsid w:val="00910467"/>
    <w:rsid w:val="0091064F"/>
    <w:rsid w:val="00910938"/>
    <w:rsid w:val="00910A15"/>
    <w:rsid w:val="00910F71"/>
    <w:rsid w:val="009114A5"/>
    <w:rsid w:val="00911F57"/>
    <w:rsid w:val="009123CA"/>
    <w:rsid w:val="0091328E"/>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0B1"/>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1E2"/>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6851"/>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B96"/>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4F2"/>
    <w:rsid w:val="00A8081F"/>
    <w:rsid w:val="00A8134C"/>
    <w:rsid w:val="00A81620"/>
    <w:rsid w:val="00A81DD5"/>
    <w:rsid w:val="00A8328A"/>
    <w:rsid w:val="00A83E00"/>
    <w:rsid w:val="00A86287"/>
    <w:rsid w:val="00A86F6B"/>
    <w:rsid w:val="00A87291"/>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135"/>
    <w:rsid w:val="00B025A2"/>
    <w:rsid w:val="00B0267A"/>
    <w:rsid w:val="00B027B8"/>
    <w:rsid w:val="00B02A31"/>
    <w:rsid w:val="00B02BA0"/>
    <w:rsid w:val="00B03678"/>
    <w:rsid w:val="00B0401C"/>
    <w:rsid w:val="00B04537"/>
    <w:rsid w:val="00B04651"/>
    <w:rsid w:val="00B04817"/>
    <w:rsid w:val="00B048B2"/>
    <w:rsid w:val="00B051BE"/>
    <w:rsid w:val="00B06EC9"/>
    <w:rsid w:val="00B07086"/>
    <w:rsid w:val="00B07942"/>
    <w:rsid w:val="00B07A64"/>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175"/>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9A0"/>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84E"/>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12D"/>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38B"/>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B77"/>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08C1"/>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B83"/>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2E0"/>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B57"/>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C35"/>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352"/>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3DEB"/>
    <w:rsid w:val="00CE4D1D"/>
    <w:rsid w:val="00CE56FD"/>
    <w:rsid w:val="00CE5A9F"/>
    <w:rsid w:val="00CE7907"/>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2C20"/>
    <w:rsid w:val="00D03331"/>
    <w:rsid w:val="00D03E7C"/>
    <w:rsid w:val="00D0407B"/>
    <w:rsid w:val="00D043C1"/>
    <w:rsid w:val="00D043FA"/>
    <w:rsid w:val="00D04575"/>
    <w:rsid w:val="00D048EE"/>
    <w:rsid w:val="00D048F3"/>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6E4"/>
    <w:rsid w:val="00D219A5"/>
    <w:rsid w:val="00D21AD1"/>
    <w:rsid w:val="00D22464"/>
    <w:rsid w:val="00D22CBB"/>
    <w:rsid w:val="00D23C17"/>
    <w:rsid w:val="00D23D67"/>
    <w:rsid w:val="00D23E36"/>
    <w:rsid w:val="00D24A14"/>
    <w:rsid w:val="00D259F2"/>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E97"/>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52F"/>
    <w:rsid w:val="00D42D33"/>
    <w:rsid w:val="00D42E80"/>
    <w:rsid w:val="00D433D6"/>
    <w:rsid w:val="00D43420"/>
    <w:rsid w:val="00D438A1"/>
    <w:rsid w:val="00D43DFA"/>
    <w:rsid w:val="00D448E9"/>
    <w:rsid w:val="00D4557B"/>
    <w:rsid w:val="00D463EA"/>
    <w:rsid w:val="00D46D5B"/>
    <w:rsid w:val="00D47316"/>
    <w:rsid w:val="00D47541"/>
    <w:rsid w:val="00D47593"/>
    <w:rsid w:val="00D47A5B"/>
    <w:rsid w:val="00D47A9C"/>
    <w:rsid w:val="00D500BA"/>
    <w:rsid w:val="00D50B56"/>
    <w:rsid w:val="00D51669"/>
    <w:rsid w:val="00D516BE"/>
    <w:rsid w:val="00D51F7A"/>
    <w:rsid w:val="00D523EF"/>
    <w:rsid w:val="00D52566"/>
    <w:rsid w:val="00D52C89"/>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2A95"/>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187"/>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C7702"/>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0CEC"/>
    <w:rsid w:val="00DF11C4"/>
    <w:rsid w:val="00DF1625"/>
    <w:rsid w:val="00DF19A1"/>
    <w:rsid w:val="00DF239C"/>
    <w:rsid w:val="00DF2E0C"/>
    <w:rsid w:val="00DF3688"/>
    <w:rsid w:val="00DF4121"/>
    <w:rsid w:val="00DF44E3"/>
    <w:rsid w:val="00DF5182"/>
    <w:rsid w:val="00DF6CF4"/>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608"/>
    <w:rsid w:val="00E44D86"/>
    <w:rsid w:val="00E45007"/>
    <w:rsid w:val="00E45ACA"/>
    <w:rsid w:val="00E45C7F"/>
    <w:rsid w:val="00E46422"/>
    <w:rsid w:val="00E46770"/>
    <w:rsid w:val="00E46DBA"/>
    <w:rsid w:val="00E51117"/>
    <w:rsid w:val="00E51247"/>
    <w:rsid w:val="00E51CD0"/>
    <w:rsid w:val="00E51D3B"/>
    <w:rsid w:val="00E51D78"/>
    <w:rsid w:val="00E51EEA"/>
    <w:rsid w:val="00E520F6"/>
    <w:rsid w:val="00E52441"/>
    <w:rsid w:val="00E533E5"/>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7F6"/>
    <w:rsid w:val="00E70A0B"/>
    <w:rsid w:val="00E70FC4"/>
    <w:rsid w:val="00E71DE5"/>
    <w:rsid w:val="00E72FA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35FC"/>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432"/>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36D"/>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6564"/>
    <w:rsid w:val="00EE7019"/>
    <w:rsid w:val="00EE73A8"/>
    <w:rsid w:val="00EE7758"/>
    <w:rsid w:val="00EE78C9"/>
    <w:rsid w:val="00EE7A99"/>
    <w:rsid w:val="00EF11FF"/>
    <w:rsid w:val="00EF24C7"/>
    <w:rsid w:val="00EF273B"/>
    <w:rsid w:val="00EF2954"/>
    <w:rsid w:val="00EF2B43"/>
    <w:rsid w:val="00EF32ED"/>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1E8"/>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1B23"/>
    <w:rsid w:val="00F4264D"/>
    <w:rsid w:val="00F429C4"/>
    <w:rsid w:val="00F429DD"/>
    <w:rsid w:val="00F4395E"/>
    <w:rsid w:val="00F43A66"/>
    <w:rsid w:val="00F43DE4"/>
    <w:rsid w:val="00F449C0"/>
    <w:rsid w:val="00F45B4D"/>
    <w:rsid w:val="00F45B8B"/>
    <w:rsid w:val="00F460E3"/>
    <w:rsid w:val="00F46D56"/>
    <w:rsid w:val="00F514C3"/>
    <w:rsid w:val="00F53D4F"/>
    <w:rsid w:val="00F53DF8"/>
    <w:rsid w:val="00F546F2"/>
    <w:rsid w:val="00F54903"/>
    <w:rsid w:val="00F5526F"/>
    <w:rsid w:val="00F552C3"/>
    <w:rsid w:val="00F55654"/>
    <w:rsid w:val="00F556B0"/>
    <w:rsid w:val="00F556BB"/>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A5E"/>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6FAB"/>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186"/>
    <w:rsid w:val="00FC4412"/>
    <w:rsid w:val="00FC4B16"/>
    <w:rsid w:val="00FC4DE0"/>
    <w:rsid w:val="00FC53E1"/>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087A74-72CF-48E2-92C0-03802E15E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1802E6"/>
  </w:style>
  <w:style w:type="paragraph" w:styleId="HTMLPreformatted">
    <w:name w:val="HTML Preformatted"/>
    <w:basedOn w:val="Normal"/>
    <w:link w:val="HTMLPreformattedChar"/>
    <w:uiPriority w:val="99"/>
    <w:unhideWhenUsed/>
    <w:rsid w:val="00464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647AA"/>
    <w:rPr>
      <w:rFonts w:ascii="Courier New" w:hAnsi="Courier New" w:cs="Courier New"/>
      <w:lang w:val="en-US" w:eastAsia="en-US" w:bidi="ar-SA"/>
    </w:rPr>
  </w:style>
  <w:style w:type="character" w:customStyle="1" w:styleId="y2iqfc">
    <w:name w:val="y2iqfc"/>
    <w:basedOn w:val="DefaultParagraphFont"/>
    <w:rsid w:val="0046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DD40B3-C9D7-41D1-8D6A-5AA06E7CF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2470</TotalTime>
  <Pages>1</Pages>
  <Words>19635</Words>
  <Characters>111921</Characters>
  <Application>Microsoft Office Word</Application>
  <DocSecurity>0</DocSecurity>
  <Lines>932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131294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1753</cp:revision>
  <cp:lastPrinted>2018-02-16T07:12:00Z</cp:lastPrinted>
  <dcterms:created xsi:type="dcterms:W3CDTF">2019-10-28T07:04:00Z</dcterms:created>
  <dcterms:modified xsi:type="dcterms:W3CDTF">2025-12-12T04:43:00Z</dcterms:modified>
</cp:coreProperties>
</file>